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622E6" w14:textId="77777777" w:rsidR="00661910" w:rsidRDefault="00661910" w:rsidP="00CC73AD">
      <w:pPr>
        <w:rPr>
          <w:color w:val="7F7F7F" w:themeColor="text1" w:themeTint="80"/>
        </w:rPr>
      </w:pPr>
      <w:bookmarkStart w:id="0" w:name="_GoBack"/>
      <w:bookmarkEnd w:id="0"/>
      <w:r w:rsidRPr="00B4362D">
        <w:rPr>
          <w:color w:val="7F7F7F" w:themeColor="text1" w:themeTint="80"/>
        </w:rPr>
        <w:t xml:space="preserve">Version </w:t>
      </w:r>
      <w:r w:rsidR="00B4362D" w:rsidRPr="00B4362D">
        <w:rPr>
          <w:color w:val="7F7F7F" w:themeColor="text1" w:themeTint="80"/>
        </w:rPr>
        <w:t>3.0</w:t>
      </w:r>
    </w:p>
    <w:p w14:paraId="0585BB6F" w14:textId="77777777" w:rsidR="00B4362D" w:rsidRPr="00B4362D" w:rsidRDefault="00B4362D" w:rsidP="00CC73AD">
      <w:pPr>
        <w:rPr>
          <w:color w:val="7F7F7F" w:themeColor="text1" w:themeTint="80"/>
        </w:rPr>
      </w:pPr>
    </w:p>
    <w:p w14:paraId="767437AF" w14:textId="77777777" w:rsidR="00CC73AD" w:rsidRDefault="00120CAD" w:rsidP="00CC73AD">
      <w:pPr>
        <w:pStyle w:val="Titre1"/>
        <w:pageBreakBefore w:val="0"/>
        <w:rPr>
          <w:lang w:val="en-US"/>
        </w:rPr>
      </w:pPr>
      <w:r>
        <w:rPr>
          <w:lang w:val="en-US"/>
        </w:rPr>
        <w:t>Profilname</w:t>
      </w:r>
      <w:r w:rsidR="009D628F">
        <w:rPr>
          <w:lang w:val="en-US"/>
        </w:rPr>
        <w:t xml:space="preserve"> </w:t>
      </w:r>
      <w:r w:rsidR="009D628F" w:rsidRPr="00C171E7">
        <w:rPr>
          <w:lang w:val="en-US"/>
        </w:rPr>
        <w:t>I</w:t>
      </w:r>
      <w:r w:rsidR="009D628F" w:rsidRPr="00C171E7">
        <w:rPr>
          <w:i/>
          <w:lang w:val="en-US"/>
        </w:rPr>
        <w:t xml:space="preserve"> Profile</w:t>
      </w:r>
    </w:p>
    <w:p w14:paraId="638934C6" w14:textId="77777777" w:rsidR="009D5490" w:rsidRPr="00067F46" w:rsidRDefault="00067F46" w:rsidP="00067F46">
      <w:pPr>
        <w:pBdr>
          <w:bottom w:val="single" w:sz="4" w:space="1" w:color="auto"/>
        </w:pBdr>
        <w:spacing w:before="360"/>
        <w:rPr>
          <w:sz w:val="28"/>
          <w:szCs w:val="28"/>
          <w:lang w:val="en-US"/>
        </w:rPr>
      </w:pPr>
      <w:r>
        <w:rPr>
          <w:sz w:val="28"/>
          <w:szCs w:val="28"/>
          <w:lang w:val="en-US"/>
        </w:rPr>
        <w:t>Computer Science</w:t>
      </w:r>
    </w:p>
    <w:p w14:paraId="21BA880B" w14:textId="77777777" w:rsidR="00C171E7" w:rsidRPr="004A2724" w:rsidRDefault="00C171E7" w:rsidP="00DD2215">
      <w:pPr>
        <w:tabs>
          <w:tab w:val="left" w:pos="4820"/>
          <w:tab w:val="left" w:pos="5245"/>
          <w:tab w:val="left" w:pos="7088"/>
          <w:tab w:val="left" w:pos="7371"/>
        </w:tabs>
        <w:rPr>
          <w:lang w:val="en-US"/>
        </w:rPr>
      </w:pPr>
    </w:p>
    <w:p w14:paraId="0C01C7FE" w14:textId="77777777" w:rsidR="00C171E7" w:rsidRDefault="0013300D" w:rsidP="00C171E7">
      <w:pPr>
        <w:tabs>
          <w:tab w:val="left" w:pos="4820"/>
          <w:tab w:val="left" w:pos="5245"/>
          <w:tab w:val="left" w:pos="7088"/>
          <w:tab w:val="left" w:pos="7371"/>
        </w:tabs>
        <w:spacing w:after="0"/>
      </w:pPr>
      <w:r w:rsidRPr="000D1777">
        <w:t xml:space="preserve">Antrag auf Änderung Profilnamen: </w:t>
      </w:r>
      <w:r w:rsidRPr="000D1777">
        <w:tab/>
      </w:r>
      <w:sdt>
        <w:sdtPr>
          <w:rPr>
            <w:lang w:bidi="en-US"/>
          </w:rPr>
          <w:id w:val="2019342285"/>
          <w14:checkbox>
            <w14:checked w14:val="1"/>
            <w14:checkedState w14:val="2612" w14:font="MS Gothic"/>
            <w14:uncheckedState w14:val="2610" w14:font="MS Gothic"/>
          </w14:checkbox>
        </w:sdtPr>
        <w:sdtEndPr/>
        <w:sdtContent>
          <w:r w:rsidR="00FC3EE3">
            <w:rPr>
              <w:rFonts w:ascii="MS Gothic" w:eastAsia="MS Gothic" w:hAnsi="MS Gothic" w:hint="eastAsia"/>
              <w:lang w:bidi="en-US"/>
            </w:rPr>
            <w:t>☒</w:t>
          </w:r>
        </w:sdtContent>
      </w:sdt>
      <w:r w:rsidR="00DD2215">
        <w:tab/>
      </w:r>
      <w:r w:rsidR="001B1F50">
        <w:fldChar w:fldCharType="begin"/>
      </w:r>
      <w:r w:rsidR="001B1F50">
        <w:instrText xml:space="preserve"> FILLIN   \* MERGEFORMAT </w:instrText>
      </w:r>
      <w:r w:rsidR="001B1F50">
        <w:fldChar w:fldCharType="end"/>
      </w:r>
      <w:r w:rsidR="00FC3EE3">
        <w:t>nein</w:t>
      </w:r>
      <w:r w:rsidRPr="000D1777">
        <w:t xml:space="preserve"> </w:t>
      </w:r>
      <w:r w:rsidRPr="000D1777">
        <w:tab/>
      </w:r>
      <w:sdt>
        <w:sdtPr>
          <w:rPr>
            <w:lang w:bidi="en-US"/>
          </w:rPr>
          <w:id w:val="1480576021"/>
          <w14:checkbox>
            <w14:checked w14:val="0"/>
            <w14:checkedState w14:val="2612" w14:font="MS Gothic"/>
            <w14:uncheckedState w14:val="2610" w14:font="MS Gothic"/>
          </w14:checkbox>
        </w:sdtPr>
        <w:sdtEndPr/>
        <w:sdtContent>
          <w:r w:rsidR="00FC3EE3">
            <w:rPr>
              <w:rFonts w:ascii="MS Gothic" w:eastAsia="MS Gothic" w:hAnsi="MS Gothic" w:hint="eastAsia"/>
              <w:lang w:bidi="en-US"/>
            </w:rPr>
            <w:t>☐</w:t>
          </w:r>
        </w:sdtContent>
      </w:sdt>
      <w:r w:rsidR="00DD2215">
        <w:tab/>
      </w:r>
      <w:r w:rsidR="00FC3EE3">
        <w:t>ja</w:t>
      </w:r>
    </w:p>
    <w:p w14:paraId="3B622561" w14:textId="77777777" w:rsidR="0013300D" w:rsidRPr="00081AD0" w:rsidRDefault="00081AD0" w:rsidP="00DD2215">
      <w:pPr>
        <w:tabs>
          <w:tab w:val="left" w:pos="4820"/>
          <w:tab w:val="left" w:pos="5245"/>
          <w:tab w:val="left" w:pos="7088"/>
          <w:tab w:val="left" w:pos="7371"/>
        </w:tabs>
      </w:pPr>
      <w:r w:rsidRPr="00081AD0">
        <w:rPr>
          <w:i/>
        </w:rPr>
        <w:t>C</w:t>
      </w:r>
      <w:r w:rsidR="00DD2215" w:rsidRPr="00081AD0">
        <w:rPr>
          <w:i/>
        </w:rPr>
        <w:t xml:space="preserve">hange </w:t>
      </w:r>
      <w:r w:rsidRPr="00081AD0">
        <w:rPr>
          <w:i/>
        </w:rPr>
        <w:t xml:space="preserve">request </w:t>
      </w:r>
      <w:r w:rsidR="00DD2215" w:rsidRPr="00081AD0">
        <w:rPr>
          <w:i/>
        </w:rPr>
        <w:t>profile name</w:t>
      </w:r>
      <w:r w:rsidR="00512BFB" w:rsidRPr="00081AD0">
        <w:rPr>
          <w:i/>
        </w:rPr>
        <w:t>:</w:t>
      </w:r>
    </w:p>
    <w:p w14:paraId="3F40C65E" w14:textId="77777777" w:rsidR="00081AD0" w:rsidRDefault="00081AD0" w:rsidP="00B4362D">
      <w:pPr>
        <w:tabs>
          <w:tab w:val="left" w:pos="4820"/>
          <w:tab w:val="left" w:pos="7371"/>
        </w:tabs>
      </w:pPr>
    </w:p>
    <w:p w14:paraId="3306CC9B" w14:textId="77777777" w:rsidR="00081AD0" w:rsidRPr="00953021" w:rsidRDefault="00081AD0" w:rsidP="00081AD0">
      <w:pPr>
        <w:tabs>
          <w:tab w:val="left" w:pos="4820"/>
          <w:tab w:val="left" w:pos="7371"/>
        </w:tabs>
        <w:rPr>
          <w:lang w:val="en-US"/>
        </w:rPr>
      </w:pPr>
      <w:r>
        <w:t xml:space="preserve">Vorschlag für die neue Bezeichnung / </w:t>
      </w:r>
      <w:r>
        <w:tab/>
      </w:r>
      <w:r w:rsidRPr="00081AD0">
        <w:rPr>
          <w:b/>
        </w:rPr>
        <w:t>……………………………………….</w:t>
      </w:r>
      <w:r>
        <w:br/>
      </w:r>
      <w:r w:rsidRPr="00953021">
        <w:rPr>
          <w:lang w:val="en-US"/>
        </w:rPr>
        <w:t xml:space="preserve">Proposal </w:t>
      </w:r>
      <w:r w:rsidR="00953021" w:rsidRPr="00953021">
        <w:rPr>
          <w:lang w:val="en-US"/>
        </w:rPr>
        <w:t xml:space="preserve">for the </w:t>
      </w:r>
      <w:r w:rsidRPr="00953021">
        <w:rPr>
          <w:lang w:val="en-US"/>
        </w:rPr>
        <w:t>new profile name:</w:t>
      </w:r>
    </w:p>
    <w:p w14:paraId="26E42296" w14:textId="77777777" w:rsidR="00081AD0" w:rsidRPr="00953021" w:rsidRDefault="00081AD0" w:rsidP="00B4362D">
      <w:pPr>
        <w:tabs>
          <w:tab w:val="left" w:pos="4820"/>
          <w:tab w:val="left" w:pos="7371"/>
        </w:tabs>
        <w:rPr>
          <w:lang w:val="en-US"/>
        </w:rPr>
      </w:pPr>
    </w:p>
    <w:p w14:paraId="190FAAE3" w14:textId="77777777" w:rsidR="00AB4192" w:rsidRPr="00535541" w:rsidRDefault="0013300D" w:rsidP="00B4362D">
      <w:pPr>
        <w:tabs>
          <w:tab w:val="left" w:pos="4820"/>
          <w:tab w:val="left" w:pos="7371"/>
        </w:tabs>
      </w:pPr>
      <w:r w:rsidRPr="00857BD7">
        <w:t>Begründung</w:t>
      </w:r>
      <w:r w:rsidR="00DD2215" w:rsidRPr="00857BD7">
        <w:t xml:space="preserve"> /</w:t>
      </w:r>
      <w:r w:rsidR="00DD2215">
        <w:rPr>
          <w:i/>
        </w:rPr>
        <w:t xml:space="preserve"> Explanation</w:t>
      </w:r>
      <w:r w:rsidRPr="000D1777">
        <w:rPr>
          <w:i/>
        </w:rPr>
        <w:t>:</w:t>
      </w:r>
      <w:r w:rsidRPr="000D1777">
        <w:rPr>
          <w:i/>
          <w:color w:val="7F7F7F" w:themeColor="text1" w:themeTint="80"/>
        </w:rPr>
        <w:t xml:space="preserve"> </w:t>
      </w:r>
      <w:r w:rsidR="00DD2215">
        <w:rPr>
          <w:i/>
          <w:color w:val="7F7F7F" w:themeColor="text1" w:themeTint="80"/>
        </w:rPr>
        <w:br/>
      </w:r>
    </w:p>
    <w:p w14:paraId="091B8A81" w14:textId="77777777" w:rsidR="004A2724" w:rsidRPr="00535541" w:rsidRDefault="004A2724" w:rsidP="00AB4192"/>
    <w:p w14:paraId="009D27A5" w14:textId="77777777" w:rsidR="00B4362D" w:rsidRPr="00535541" w:rsidRDefault="00B4362D" w:rsidP="00AB4192"/>
    <w:p w14:paraId="2806A1EF" w14:textId="77777777" w:rsidR="00B4362D" w:rsidRPr="00535541" w:rsidRDefault="00B4362D" w:rsidP="00AB4192"/>
    <w:p w14:paraId="217F221F" w14:textId="77777777" w:rsidR="00B4362D" w:rsidRPr="00535541" w:rsidRDefault="00B4362D" w:rsidP="00AB4192"/>
    <w:p w14:paraId="254CCB81" w14:textId="77777777" w:rsidR="00B4362D" w:rsidRPr="00535541" w:rsidRDefault="00B4362D" w:rsidP="00AB4192"/>
    <w:p w14:paraId="0E27D398" w14:textId="77777777" w:rsidR="00B4362D" w:rsidRPr="00535541" w:rsidRDefault="00B4362D" w:rsidP="00AB4192"/>
    <w:p w14:paraId="28ED2122" w14:textId="77777777" w:rsidR="00B4362D" w:rsidRPr="00535541" w:rsidRDefault="00B4362D" w:rsidP="00AB4192"/>
    <w:p w14:paraId="2C1CEC4F" w14:textId="77777777" w:rsidR="00B4362D" w:rsidRPr="00535541" w:rsidRDefault="00B4362D" w:rsidP="00AB4192"/>
    <w:p w14:paraId="6CA25173" w14:textId="77777777" w:rsidR="00B4362D" w:rsidRPr="00535541" w:rsidRDefault="00B4362D" w:rsidP="00AB4192"/>
    <w:p w14:paraId="2A1B9A8F" w14:textId="77777777" w:rsidR="00BF7AF7" w:rsidRPr="00535541" w:rsidRDefault="00BF7AF7" w:rsidP="00AB4192"/>
    <w:p w14:paraId="00051FDE" w14:textId="77777777" w:rsidR="00BF7AF7" w:rsidRPr="00535541" w:rsidRDefault="00BF7AF7" w:rsidP="00AB4192"/>
    <w:p w14:paraId="5FA438CD" w14:textId="77777777" w:rsidR="00BF7AF7" w:rsidRPr="00535541" w:rsidRDefault="00BF7AF7" w:rsidP="00AB4192"/>
    <w:p w14:paraId="3A23F04F" w14:textId="77777777" w:rsidR="00BF7AF7" w:rsidRPr="00535541" w:rsidRDefault="00BF7AF7" w:rsidP="00AB4192"/>
    <w:p w14:paraId="0FC6D441" w14:textId="77777777" w:rsidR="00BF7AF7" w:rsidRPr="00535541" w:rsidRDefault="00BF7AF7" w:rsidP="00AB4192"/>
    <w:p w14:paraId="59C97503" w14:textId="77777777" w:rsidR="00BF7AF7" w:rsidRPr="00535541" w:rsidRDefault="00BF7AF7" w:rsidP="00AB4192"/>
    <w:p w14:paraId="209AE529" w14:textId="77777777" w:rsidR="00BF7AF7" w:rsidRPr="00535541" w:rsidRDefault="00BF7AF7" w:rsidP="00AB4192"/>
    <w:p w14:paraId="71560D0A" w14:textId="77777777" w:rsidR="00B4362D" w:rsidRDefault="00B4362D" w:rsidP="00B4362D">
      <w:pPr>
        <w:tabs>
          <w:tab w:val="left" w:pos="4111"/>
          <w:tab w:val="left" w:pos="4536"/>
          <w:tab w:val="left" w:pos="7088"/>
          <w:tab w:val="left" w:pos="7655"/>
        </w:tabs>
        <w:spacing w:after="0"/>
      </w:pPr>
      <w:r>
        <w:t xml:space="preserve">Bearbeitungsstand I </w:t>
      </w:r>
      <w:r w:rsidRPr="00C171E7">
        <w:rPr>
          <w:i/>
        </w:rPr>
        <w:t>status</w:t>
      </w:r>
      <w:r>
        <w:t>:</w:t>
      </w:r>
    </w:p>
    <w:p w14:paraId="0D3F2CDA" w14:textId="77777777" w:rsidR="00B4362D" w:rsidRDefault="002D3FF3" w:rsidP="00B4362D">
      <w:pPr>
        <w:tabs>
          <w:tab w:val="left" w:pos="602"/>
          <w:tab w:val="left" w:pos="4111"/>
          <w:tab w:val="left" w:pos="4536"/>
          <w:tab w:val="left" w:pos="7088"/>
          <w:tab w:val="left" w:pos="7655"/>
        </w:tabs>
        <w:spacing w:after="0"/>
      </w:pPr>
      <w:sdt>
        <w:sdtPr>
          <w:rPr>
            <w:lang w:bidi="en-US"/>
          </w:rPr>
          <w:id w:val="797578296"/>
          <w14:checkbox>
            <w14:checked w14:val="0"/>
            <w14:checkedState w14:val="2612" w14:font="MS Gothic"/>
            <w14:uncheckedState w14:val="2610" w14:font="MS Gothic"/>
          </w14:checkbox>
        </w:sdtPr>
        <w:sdtEndPr/>
        <w:sdtContent>
          <w:r w:rsidR="00B4362D" w:rsidRPr="00EE0A3F">
            <w:rPr>
              <w:rFonts w:ascii="MS Gothic" w:eastAsia="MS Gothic" w:hAnsi="MS Gothic" w:hint="eastAsia"/>
              <w:lang w:bidi="en-US"/>
            </w:rPr>
            <w:t>☐</w:t>
          </w:r>
        </w:sdtContent>
      </w:sdt>
      <w:r w:rsidR="00B4362D">
        <w:tab/>
        <w:t>in Bearbeitung I in process</w:t>
      </w:r>
    </w:p>
    <w:p w14:paraId="4BA8502E" w14:textId="77777777" w:rsidR="00B4362D" w:rsidRDefault="002D3FF3" w:rsidP="00B4362D">
      <w:pPr>
        <w:tabs>
          <w:tab w:val="left" w:pos="602"/>
          <w:tab w:val="left" w:pos="4111"/>
          <w:tab w:val="left" w:pos="4536"/>
          <w:tab w:val="left" w:pos="7088"/>
          <w:tab w:val="left" w:pos="7655"/>
        </w:tabs>
        <w:spacing w:after="0"/>
      </w:pPr>
      <w:sdt>
        <w:sdtPr>
          <w:rPr>
            <w:lang w:bidi="en-US"/>
          </w:rPr>
          <w:id w:val="-181208332"/>
          <w14:checkbox>
            <w14:checked w14:val="1"/>
            <w14:checkedState w14:val="2612" w14:font="MS Gothic"/>
            <w14:uncheckedState w14:val="2610" w14:font="MS Gothic"/>
          </w14:checkbox>
        </w:sdtPr>
        <w:sdtEndPr/>
        <w:sdtContent>
          <w:r w:rsidR="00067F46">
            <w:rPr>
              <w:rFonts w:ascii="MS Gothic" w:eastAsia="MS Gothic" w:hAnsi="MS Gothic" w:hint="eastAsia"/>
              <w:lang w:bidi="en-US"/>
            </w:rPr>
            <w:t>☒</w:t>
          </w:r>
        </w:sdtContent>
      </w:sdt>
      <w:r w:rsidR="00B4362D">
        <w:tab/>
        <w:t>abgeschlossen I completed</w:t>
      </w:r>
    </w:p>
    <w:p w14:paraId="1318DC44" w14:textId="77777777" w:rsidR="00B4362D" w:rsidRDefault="00B4362D" w:rsidP="00B4362D">
      <w:pPr>
        <w:tabs>
          <w:tab w:val="left" w:pos="602"/>
          <w:tab w:val="left" w:pos="4111"/>
          <w:tab w:val="left" w:pos="4536"/>
          <w:tab w:val="left" w:pos="7088"/>
          <w:tab w:val="left" w:pos="7655"/>
        </w:tabs>
        <w:spacing w:after="0"/>
        <w:rPr>
          <w:lang w:bidi="en-US"/>
        </w:rPr>
      </w:pPr>
    </w:p>
    <w:p w14:paraId="3BC6D13A" w14:textId="03D54C68" w:rsidR="00B4362D" w:rsidRPr="00AB4192" w:rsidRDefault="00B4362D" w:rsidP="00B4362D">
      <w:pPr>
        <w:tabs>
          <w:tab w:val="left" w:pos="602"/>
          <w:tab w:val="left" w:pos="4111"/>
          <w:tab w:val="left" w:pos="4536"/>
          <w:tab w:val="left" w:pos="7088"/>
          <w:tab w:val="left" w:pos="7655"/>
        </w:tabs>
        <w:spacing w:after="0"/>
        <w:rPr>
          <w:lang w:bidi="en-US"/>
        </w:rPr>
      </w:pPr>
      <w:r>
        <w:rPr>
          <w:lang w:bidi="en-US"/>
        </w:rPr>
        <w:t xml:space="preserve">Letzte Aktualisierung am I </w:t>
      </w:r>
      <w:r w:rsidRPr="00B4362D">
        <w:rPr>
          <w:lang w:bidi="en-US"/>
        </w:rPr>
        <w:t>last update</w:t>
      </w:r>
      <w:r>
        <w:rPr>
          <w:lang w:bidi="en-US"/>
        </w:rPr>
        <w:t xml:space="preserve">: </w:t>
      </w:r>
      <w:del w:id="1" w:author="Hans-Peter Hutter" w:date="2018-12-21T14:53:00Z">
        <w:r w:rsidR="00170A38">
          <w:rPr>
            <w:lang w:bidi="en-US"/>
          </w:rPr>
          <w:delText>20</w:delText>
        </w:r>
      </w:del>
      <w:ins w:id="2" w:author="Hans-Peter Hutter" w:date="2018-12-21T14:53:00Z">
        <w:r w:rsidR="00170A38">
          <w:rPr>
            <w:lang w:bidi="en-US"/>
          </w:rPr>
          <w:t>2</w:t>
        </w:r>
      </w:ins>
      <w:ins w:id="3" w:author="Hans-Peter Hutter" w:date="2018-12-21T15:08:00Z">
        <w:r w:rsidR="00834E67">
          <w:rPr>
            <w:lang w:bidi="en-US"/>
          </w:rPr>
          <w:t>0</w:t>
        </w:r>
      </w:ins>
      <w:r w:rsidR="00067F46">
        <w:rPr>
          <w:lang w:bidi="en-US"/>
        </w:rPr>
        <w:t>.12.18</w:t>
      </w:r>
    </w:p>
    <w:p w14:paraId="55558492" w14:textId="77777777" w:rsidR="00B4362D" w:rsidRPr="00B4362D" w:rsidRDefault="00B4362D">
      <w:pPr>
        <w:spacing w:after="0"/>
        <w:rPr>
          <w:b/>
          <w:kern w:val="28"/>
          <w:sz w:val="28"/>
        </w:rPr>
      </w:pPr>
      <w:r w:rsidRPr="00B4362D">
        <w:br w:type="page"/>
      </w:r>
    </w:p>
    <w:p w14:paraId="4CCBC176" w14:textId="77777777" w:rsidR="00AB4192" w:rsidRPr="00AB4192" w:rsidRDefault="00AB4192" w:rsidP="00AB4192">
      <w:pPr>
        <w:pStyle w:val="Titre1"/>
        <w:pageBreakBefore w:val="0"/>
        <w:ind w:left="709" w:hanging="709"/>
        <w:rPr>
          <w:lang w:val="en-US"/>
        </w:rPr>
      </w:pPr>
      <w:r w:rsidRPr="0097381B">
        <w:rPr>
          <w:lang w:val="en-US"/>
        </w:rPr>
        <w:lastRenderedPageBreak/>
        <w:t>Profilbeschreibung</w:t>
      </w:r>
      <w:r w:rsidR="009D628F" w:rsidRPr="0097381B">
        <w:rPr>
          <w:lang w:val="en-US"/>
        </w:rPr>
        <w:t xml:space="preserve"> I </w:t>
      </w:r>
      <w:r w:rsidR="009D628F" w:rsidRPr="0097381B">
        <w:rPr>
          <w:i/>
          <w:lang w:val="en-US"/>
        </w:rPr>
        <w:t>Profile description</w:t>
      </w:r>
    </w:p>
    <w:p w14:paraId="3FC99F56" w14:textId="77777777" w:rsidR="0097381B" w:rsidRDefault="0097381B" w:rsidP="0097381B">
      <w:pPr>
        <w:pStyle w:val="Titre2"/>
      </w:pPr>
      <w:r>
        <w:t>Berufsqualifikation</w:t>
      </w:r>
    </w:p>
    <w:p w14:paraId="34F28D6B" w14:textId="77777777" w:rsidR="0097381B" w:rsidRDefault="0097381B" w:rsidP="0097381B">
      <w:pPr>
        <w:pStyle w:val="Titre3"/>
      </w:pPr>
      <w:r>
        <w:t>Berufsbild</w:t>
      </w:r>
      <w:r w:rsidR="004805F8">
        <w:t xml:space="preserve"> I </w:t>
      </w:r>
      <w:r w:rsidR="000E3B14">
        <w:rPr>
          <w:i/>
        </w:rPr>
        <w:t>occupational profile</w:t>
      </w:r>
    </w:p>
    <w:p w14:paraId="58282048" w14:textId="77777777" w:rsidR="00067F46" w:rsidRDefault="00067F46" w:rsidP="00067F46">
      <w:pPr>
        <w:rPr>
          <w:lang w:val="en-US"/>
        </w:rPr>
      </w:pPr>
      <w:r>
        <w:rPr>
          <w:lang w:val="en-US"/>
        </w:rPr>
        <w:t>The occupational profile of the MSE profile Computer Science is based on the job profiles in ICT</w:t>
      </w:r>
      <w:r>
        <w:rPr>
          <w:rStyle w:val="Appelnotedebasdep"/>
          <w:lang w:val="en-US"/>
        </w:rPr>
        <w:footnoteReference w:id="2"/>
      </w:r>
      <w:r>
        <w:rPr>
          <w:lang w:val="en-US"/>
        </w:rPr>
        <w:t xml:space="preserve"> with consideration of the latest developments in ICT technologies.</w:t>
      </w:r>
    </w:p>
    <w:p w14:paraId="166B3EE7" w14:textId="77777777" w:rsidR="00067F46" w:rsidRDefault="00067F46" w:rsidP="00067F46">
      <w:pPr>
        <w:rPr>
          <w:lang w:val="en-US"/>
        </w:rPr>
      </w:pPr>
      <w:r>
        <w:rPr>
          <w:lang w:val="en-US"/>
        </w:rPr>
        <w:t>Preferred job positions for MSE graduates in ICT Computer Science are expert positions in research and development as well as technical management in all kinds of service and production industry as well as in organizations in the private and public sector.</w:t>
      </w:r>
    </w:p>
    <w:p w14:paraId="2B58E81B" w14:textId="3DAA7FE6" w:rsidR="000E16DD" w:rsidRDefault="000E16DD" w:rsidP="00067F46">
      <w:pPr>
        <w:rPr>
          <w:lang w:val="en-US"/>
        </w:rPr>
      </w:pPr>
      <w:r>
        <w:rPr>
          <w:lang w:val="en-US"/>
        </w:rPr>
        <w:t>To that end, MSE graduates need master-level competencies in all important areas of computer science such as Software Engineering and Technology, Informa</w:t>
      </w:r>
      <w:r w:rsidR="009137C0">
        <w:rPr>
          <w:lang w:val="en-US"/>
        </w:rPr>
        <w:t>tion- and Communication Systems, as well as cybers</w:t>
      </w:r>
      <w:r>
        <w:rPr>
          <w:lang w:val="en-US"/>
        </w:rPr>
        <w:t>ecurity</w:t>
      </w:r>
      <w:r w:rsidR="009137C0">
        <w:rPr>
          <w:lang w:val="en-US"/>
        </w:rPr>
        <w:t xml:space="preserve"> and</w:t>
      </w:r>
      <w:r>
        <w:rPr>
          <w:lang w:val="en-US"/>
        </w:rPr>
        <w:t xml:space="preserve"> advanced user interfaces. They must be able to research and develop, plan, specify and conceptualize innovative solutions and architectures.</w:t>
      </w:r>
    </w:p>
    <w:p w14:paraId="0CCD1287" w14:textId="77777777" w:rsidR="00C356B7" w:rsidRPr="004805F8" w:rsidRDefault="00C356B7" w:rsidP="0097381B">
      <w:pPr>
        <w:rPr>
          <w:lang w:val="en-US"/>
        </w:rPr>
      </w:pPr>
    </w:p>
    <w:p w14:paraId="324C79CB" w14:textId="77777777" w:rsidR="0097381B" w:rsidRPr="00752178" w:rsidRDefault="0097381B" w:rsidP="0097381B">
      <w:pPr>
        <w:pStyle w:val="Titre3"/>
        <w:ind w:left="709" w:hanging="709"/>
        <w:rPr>
          <w:i/>
        </w:rPr>
      </w:pPr>
      <w:r w:rsidRPr="0097381B">
        <w:t>Berufskompetenzen</w:t>
      </w:r>
      <w:r w:rsidR="00752178">
        <w:t xml:space="preserve"> I </w:t>
      </w:r>
      <w:r w:rsidR="000E3B14" w:rsidRPr="000E3B14">
        <w:rPr>
          <w:i/>
        </w:rPr>
        <w:t>professional s</w:t>
      </w:r>
      <w:r w:rsidR="00752178" w:rsidRPr="000E3B14">
        <w:rPr>
          <w:i/>
        </w:rPr>
        <w:t>kills</w:t>
      </w:r>
    </w:p>
    <w:p w14:paraId="3AE935CA" w14:textId="3CCFA96E" w:rsidR="00067F46" w:rsidRDefault="00067F46" w:rsidP="00067F46">
      <w:pPr>
        <w:rPr>
          <w:lang w:val="en-US"/>
        </w:rPr>
      </w:pPr>
      <w:r>
        <w:rPr>
          <w:lang w:val="en-US"/>
        </w:rPr>
        <w:t>MSE graduates have the knowledge and competences to research and develop, plan, specify and conceptualize innovative ICT systems and architectures. They can develop these systems in a user-centered manner considering the requirements of all stakeholders as well as security and regulatory issues. They can integrate these systems in heterogeneous IT landscapes. They can apply and further develop tools for data analysis and management, simulation and modelling efficiently and adequately. They can systematically and adequately test all kinds of IT systems and infrastructures. They can evaluate and optimize these systems regarding different quality criteria. They can analyze the risks of IT systems and IT projects and mitigate them in an appropriate way.</w:t>
      </w:r>
    </w:p>
    <w:p w14:paraId="1FC16671" w14:textId="77777777" w:rsidR="00067F46" w:rsidRDefault="00067F46" w:rsidP="00067F46">
      <w:pPr>
        <w:rPr>
          <w:lang w:val="en-US"/>
        </w:rPr>
      </w:pPr>
      <w:r>
        <w:rPr>
          <w:lang w:val="en-US"/>
        </w:rPr>
        <w:t>MSE graduates can solve complex problems using adequate expert, data analysis, and decision-making tools. They have learned to analyze and evaluate new technologies and research approaches in their specialization area and to include explicit and implicit requirements and constraints in their decision processes.</w:t>
      </w:r>
    </w:p>
    <w:p w14:paraId="5983D1A5" w14:textId="77777777" w:rsidR="00067F46" w:rsidRDefault="00067F46" w:rsidP="00067F46">
      <w:pPr>
        <w:rPr>
          <w:lang w:val="en-US"/>
        </w:rPr>
      </w:pPr>
      <w:r>
        <w:rPr>
          <w:lang w:val="en-US"/>
        </w:rPr>
        <w:t>They have acquired enough management competences to be able to lead smaller development teams in a productive way and to take the responsibility of managing IT infrastructures.</w:t>
      </w:r>
    </w:p>
    <w:p w14:paraId="310E838E" w14:textId="77777777" w:rsidR="00067F46" w:rsidRDefault="00067F46" w:rsidP="00067F46">
      <w:pPr>
        <w:rPr>
          <w:lang w:val="en-US"/>
        </w:rPr>
      </w:pPr>
    </w:p>
    <w:p w14:paraId="62B54F74" w14:textId="77777777" w:rsidR="00CC0208" w:rsidRDefault="00CC0208">
      <w:pPr>
        <w:spacing w:after="0"/>
        <w:rPr>
          <w:ins w:id="4" w:author="Hans-Peter Hutter" w:date="2018-12-21T15:10:00Z"/>
          <w:b/>
        </w:rPr>
      </w:pPr>
      <w:ins w:id="5" w:author="Hans-Peter Hutter" w:date="2018-12-21T15:10:00Z">
        <w:r>
          <w:br w:type="page"/>
        </w:r>
      </w:ins>
    </w:p>
    <w:p w14:paraId="14D9A58C" w14:textId="0974D8FE" w:rsidR="00AB4192" w:rsidRDefault="00AB4192" w:rsidP="0097381B">
      <w:pPr>
        <w:pStyle w:val="Titre3"/>
      </w:pPr>
      <w:r w:rsidRPr="00AB4192">
        <w:lastRenderedPageBreak/>
        <w:t>Eingangskompetenzen</w:t>
      </w:r>
      <w:r w:rsidR="00752178">
        <w:t xml:space="preserve"> I</w:t>
      </w:r>
      <w:r w:rsidR="00752178" w:rsidRPr="00752178">
        <w:rPr>
          <w:i/>
        </w:rPr>
        <w:t xml:space="preserve"> </w:t>
      </w:r>
      <w:r w:rsidR="000E3B14" w:rsidRPr="000E3B14">
        <w:rPr>
          <w:i/>
        </w:rPr>
        <w:t xml:space="preserve">conditions </w:t>
      </w:r>
      <w:r w:rsidR="00B820BE" w:rsidRPr="000E3B14">
        <w:rPr>
          <w:i/>
        </w:rPr>
        <w:t>of admission</w:t>
      </w:r>
    </w:p>
    <w:p w14:paraId="7CB09FDB" w14:textId="7F19CEE5" w:rsidR="00067F46" w:rsidDel="00CC0208" w:rsidRDefault="00067F46" w:rsidP="00067F46">
      <w:pPr>
        <w:rPr>
          <w:del w:id="6" w:author="Hans-Peter Hutter" w:date="2018-12-21T15:09:00Z"/>
          <w:lang w:val="en-US"/>
        </w:rPr>
      </w:pPr>
      <w:r w:rsidRPr="00232562">
        <w:rPr>
          <w:lang w:val="en-US"/>
        </w:rPr>
        <w:t>Interested students need ECTS Grades A or B.</w:t>
      </w:r>
      <w:r>
        <w:rPr>
          <w:lang w:val="en-US"/>
        </w:rPr>
        <w:t xml:space="preserve"> </w:t>
      </w:r>
      <w:r w:rsidR="000E16DD">
        <w:rPr>
          <w:lang w:val="en-US"/>
        </w:rPr>
        <w:t>One of t</w:t>
      </w:r>
      <w:r w:rsidRPr="00232562">
        <w:rPr>
          <w:lang w:val="en-US"/>
        </w:rPr>
        <w:t xml:space="preserve">he following </w:t>
      </w:r>
      <w:r w:rsidR="000E16DD">
        <w:rPr>
          <w:lang w:val="en-US"/>
        </w:rPr>
        <w:t>Swiss UAS B</w:t>
      </w:r>
      <w:r w:rsidRPr="00232562">
        <w:rPr>
          <w:lang w:val="en-US"/>
        </w:rPr>
        <w:t>achelor</w:t>
      </w:r>
      <w:r w:rsidR="000E16DD">
        <w:rPr>
          <w:lang w:val="en-US"/>
        </w:rPr>
        <w:t xml:space="preserve"> of Science</w:t>
      </w:r>
      <w:r w:rsidRPr="00232562">
        <w:rPr>
          <w:lang w:val="en-US"/>
        </w:rPr>
        <w:t xml:space="preserve"> degrees </w:t>
      </w:r>
      <w:r w:rsidR="000E16DD">
        <w:rPr>
          <w:lang w:val="en-US"/>
        </w:rPr>
        <w:t>is</w:t>
      </w:r>
      <w:r w:rsidR="000E16DD" w:rsidRPr="00232562">
        <w:rPr>
          <w:lang w:val="en-US"/>
        </w:rPr>
        <w:t xml:space="preserve"> </w:t>
      </w:r>
      <w:r w:rsidRPr="00232562">
        <w:rPr>
          <w:lang w:val="en-US"/>
        </w:rPr>
        <w:t>nee</w:t>
      </w:r>
      <w:r>
        <w:rPr>
          <w:lang w:val="en-US"/>
        </w:rPr>
        <w:t xml:space="preserve">ded to join </w:t>
      </w:r>
      <w:r w:rsidR="000E16DD">
        <w:rPr>
          <w:lang w:val="en-US"/>
        </w:rPr>
        <w:t>this MSE profile</w:t>
      </w:r>
      <w:r>
        <w:rPr>
          <w:lang w:val="en-US"/>
        </w:rPr>
        <w:t xml:space="preserve"> </w:t>
      </w:r>
      <w:r w:rsidRPr="00232562">
        <w:rPr>
          <w:lang w:val="en-US"/>
        </w:rPr>
        <w:t xml:space="preserve">without any restrictions: </w:t>
      </w:r>
    </w:p>
    <w:p w14:paraId="1C2318A3" w14:textId="77777777" w:rsidR="00CC0208" w:rsidRDefault="00CC0208" w:rsidP="00067F46">
      <w:pPr>
        <w:rPr>
          <w:ins w:id="7" w:author="Hans-Peter Hutter" w:date="2018-12-21T15:09:00Z"/>
          <w:lang w:val="en-US"/>
        </w:rPr>
      </w:pPr>
    </w:p>
    <w:p w14:paraId="1EF19703" w14:textId="6687F520" w:rsidR="00067F46" w:rsidRDefault="00067F46" w:rsidP="00067F46">
      <w:pPr>
        <w:rPr>
          <w:lang w:val="en-US"/>
        </w:rPr>
      </w:pPr>
      <w:r>
        <w:rPr>
          <w:lang w:val="en-US"/>
        </w:rPr>
        <w:t xml:space="preserve">BSc </w:t>
      </w:r>
      <w:ins w:id="8" w:author="Hans-Peter Hutter" w:date="2018-12-21T15:08:00Z">
        <w:r w:rsidR="007E480F">
          <w:rPr>
            <w:lang w:val="en-US"/>
          </w:rPr>
          <w:t xml:space="preserve">in </w:t>
        </w:r>
      </w:ins>
      <w:r>
        <w:rPr>
          <w:lang w:val="en-US"/>
        </w:rPr>
        <w:t>Computer Science</w:t>
      </w:r>
      <w:del w:id="9" w:author="Hans-Peter Hutter" w:date="2018-12-21T14:53:00Z">
        <w:r w:rsidR="007F27AF">
          <w:rPr>
            <w:lang w:val="en-US"/>
          </w:rPr>
          <w:delText xml:space="preserve"> or equivalent BSc degree.</w:delText>
        </w:r>
      </w:del>
      <w:ins w:id="10" w:author="Hans-Peter Hutter" w:date="2018-12-21T14:53:00Z">
        <w:r w:rsidR="007E46B1">
          <w:rPr>
            <w:rStyle w:val="Appelnotedebasdep"/>
            <w:lang w:val="en-US"/>
          </w:rPr>
          <w:footnoteReference w:id="3"/>
        </w:r>
        <w:r w:rsidR="007F27AF">
          <w:rPr>
            <w:lang w:val="en-US"/>
          </w:rPr>
          <w:t xml:space="preserve"> </w:t>
        </w:r>
      </w:ins>
    </w:p>
    <w:p w14:paraId="2564D541" w14:textId="77777777" w:rsidR="000E16DD" w:rsidRDefault="000E16DD" w:rsidP="00067F46">
      <w:pPr>
        <w:rPr>
          <w:del w:id="12" w:author="Hans-Peter Hutter" w:date="2018-12-21T14:53:00Z"/>
          <w:lang w:val="en-US"/>
        </w:rPr>
      </w:pPr>
      <w:del w:id="13" w:author="Hans-Peter Hutter" w:date="2018-12-21T14:53:00Z">
        <w:r>
          <w:rPr>
            <w:lang w:val="en-US"/>
          </w:rPr>
          <w:delText>BSc Information and Communication Technology</w:delText>
        </w:r>
      </w:del>
    </w:p>
    <w:p w14:paraId="2855D563" w14:textId="77777777" w:rsidR="00067F46" w:rsidRPr="00232562" w:rsidRDefault="00067F46" w:rsidP="00067F46">
      <w:pPr>
        <w:rPr>
          <w:del w:id="14" w:author="Hans-Peter Hutter" w:date="2018-12-21T14:53:00Z"/>
          <w:lang w:val="en-US"/>
        </w:rPr>
      </w:pPr>
    </w:p>
    <w:p w14:paraId="35169992" w14:textId="7FE80855" w:rsidR="00067F46" w:rsidRPr="00232562" w:rsidRDefault="00067F46" w:rsidP="00067F46">
      <w:pPr>
        <w:rPr>
          <w:ins w:id="15" w:author="Hans-Peter Hutter" w:date="2018-12-21T14:53:00Z"/>
          <w:lang w:val="en-US"/>
        </w:rPr>
      </w:pPr>
      <w:del w:id="16" w:author="Hans-Peter Hutter" w:date="2018-12-21T14:53:00Z">
        <w:r w:rsidRPr="00232562">
          <w:rPr>
            <w:lang w:val="en-US"/>
          </w:rPr>
          <w:delText>«</w:delText>
        </w:r>
      </w:del>
    </w:p>
    <w:p w14:paraId="3F0E4B62" w14:textId="2FF3F895" w:rsidR="00067F46" w:rsidRDefault="00EC093F" w:rsidP="00067F46">
      <w:pPr>
        <w:rPr>
          <w:lang w:val="en-US"/>
        </w:rPr>
      </w:pPr>
      <w:ins w:id="17" w:author="Hans-Peter Hutter" w:date="2018-12-21T14:53:00Z">
        <w:r>
          <w:rPr>
            <w:lang w:val="en-US"/>
          </w:rPr>
          <w:t>“</w:t>
        </w:r>
      </w:ins>
      <w:r w:rsidR="00067F46" w:rsidRPr="00232562">
        <w:rPr>
          <w:lang w:val="en-US"/>
        </w:rPr>
        <w:t>Sur dossier</w:t>
      </w:r>
      <w:del w:id="18" w:author="Hans-Peter Hutter" w:date="2018-12-21T14:53:00Z">
        <w:r w:rsidR="00067F46" w:rsidRPr="00232562">
          <w:rPr>
            <w:lang w:val="en-US"/>
          </w:rPr>
          <w:delText>»</w:delText>
        </w:r>
      </w:del>
      <w:ins w:id="19" w:author="Hans-Peter Hutter" w:date="2018-12-21T14:53:00Z">
        <w:r>
          <w:rPr>
            <w:lang w:val="en-US"/>
          </w:rPr>
          <w:t>”</w:t>
        </w:r>
      </w:ins>
      <w:r w:rsidR="00067F46" w:rsidRPr="00232562">
        <w:rPr>
          <w:lang w:val="en-US"/>
        </w:rPr>
        <w:t xml:space="preserve"> admissions are possible. The </w:t>
      </w:r>
      <w:del w:id="20" w:author="Hans-Peter Hutter" w:date="2018-12-21T14:53:00Z">
        <w:r w:rsidR="00067F46" w:rsidRPr="00232562">
          <w:rPr>
            <w:lang w:val="en-US"/>
          </w:rPr>
          <w:delText>«</w:delText>
        </w:r>
      </w:del>
      <w:ins w:id="21" w:author="Hans-Peter Hutter" w:date="2018-12-21T14:53:00Z">
        <w:r>
          <w:rPr>
            <w:lang w:val="en-US"/>
          </w:rPr>
          <w:t>“</w:t>
        </w:r>
      </w:ins>
      <w:r w:rsidR="00067F46" w:rsidRPr="00232562">
        <w:rPr>
          <w:lang w:val="en-US"/>
        </w:rPr>
        <w:t>sur dossier</w:t>
      </w:r>
      <w:del w:id="22" w:author="Hans-Peter Hutter" w:date="2018-12-21T14:53:00Z">
        <w:r w:rsidR="00067F46" w:rsidRPr="00232562">
          <w:rPr>
            <w:lang w:val="en-US"/>
          </w:rPr>
          <w:delText>»</w:delText>
        </w:r>
      </w:del>
      <w:ins w:id="23" w:author="Hans-Peter Hutter" w:date="2018-12-21T14:53:00Z">
        <w:r>
          <w:rPr>
            <w:lang w:val="en-US"/>
          </w:rPr>
          <w:t>”</w:t>
        </w:r>
      </w:ins>
      <w:r w:rsidR="00067F46" w:rsidRPr="00232562">
        <w:rPr>
          <w:lang w:val="en-US"/>
        </w:rPr>
        <w:t xml:space="preserve"> admissions and any further recommendations are in the responsibil</w:t>
      </w:r>
      <w:r w:rsidR="00067F46">
        <w:rPr>
          <w:lang w:val="en-US"/>
        </w:rPr>
        <w:t>ity of the UAS’s.</w:t>
      </w:r>
    </w:p>
    <w:p w14:paraId="226EC42C" w14:textId="77777777" w:rsidR="00C356B7" w:rsidRPr="00585D73" w:rsidRDefault="00C356B7" w:rsidP="00AB4192">
      <w:pPr>
        <w:rPr>
          <w:lang w:val="en-US"/>
        </w:rPr>
      </w:pPr>
    </w:p>
    <w:p w14:paraId="0E689019" w14:textId="77777777" w:rsidR="00AB4192" w:rsidRPr="00AB4192" w:rsidRDefault="009D628F" w:rsidP="0097381B">
      <w:pPr>
        <w:pStyle w:val="Titre3"/>
      </w:pPr>
      <w:r>
        <w:t>Abgrenzung zur Bachelor-Stufe</w:t>
      </w:r>
      <w:r w:rsidR="00752178">
        <w:t xml:space="preserve"> I </w:t>
      </w:r>
      <w:r w:rsidR="000E3B14" w:rsidRPr="000E3B14">
        <w:rPr>
          <w:i/>
        </w:rPr>
        <w:t xml:space="preserve">distinction </w:t>
      </w:r>
      <w:r w:rsidR="00B820BE" w:rsidRPr="000E3B14">
        <w:rPr>
          <w:i/>
        </w:rPr>
        <w:t>bachelor level</w:t>
      </w:r>
    </w:p>
    <w:p w14:paraId="5C6CC6D4" w14:textId="77777777" w:rsidR="00067F46" w:rsidRDefault="00067F46" w:rsidP="00067F46">
      <w:pPr>
        <w:rPr>
          <w:lang w:val="en-US"/>
        </w:rPr>
      </w:pPr>
      <w:r>
        <w:rPr>
          <w:lang w:val="en-US"/>
        </w:rPr>
        <w:t xml:space="preserve">In contrast to BSc students MSE graduates have a more solid theoretical and conceptual foundation in CS in general and deepened knowledge and skills in one or more </w:t>
      </w:r>
      <w:r w:rsidR="002E3D04">
        <w:rPr>
          <w:lang w:val="en-US"/>
        </w:rPr>
        <w:t xml:space="preserve">selected areas </w:t>
      </w:r>
      <w:r>
        <w:rPr>
          <w:lang w:val="en-US"/>
        </w:rPr>
        <w:t>mentioned below. They can abstract a problem situation in a way to find and realize efficient, sustainable and innovative solutions for the underlying general problem.</w:t>
      </w:r>
    </w:p>
    <w:p w14:paraId="54149240" w14:textId="77777777" w:rsidR="00067F46" w:rsidRPr="00752178" w:rsidRDefault="00067F46" w:rsidP="00067F46">
      <w:pPr>
        <w:rPr>
          <w:lang w:val="en-US"/>
        </w:rPr>
      </w:pPr>
      <w:r>
        <w:rPr>
          <w:lang w:val="en-US"/>
        </w:rPr>
        <w:t>They can assess and apply research findings in their specialization area to real world problems in order to find innovative solutions.</w:t>
      </w:r>
    </w:p>
    <w:p w14:paraId="343B75EC" w14:textId="77777777" w:rsidR="006941F1" w:rsidRDefault="006941F1" w:rsidP="00AB4192">
      <w:pPr>
        <w:rPr>
          <w:lang w:val="en-US"/>
        </w:rPr>
      </w:pPr>
    </w:p>
    <w:p w14:paraId="68279BF3" w14:textId="77777777" w:rsidR="00B4362D" w:rsidRDefault="00B4362D" w:rsidP="00AB4192">
      <w:pPr>
        <w:rPr>
          <w:lang w:val="en-US"/>
        </w:rPr>
      </w:pPr>
    </w:p>
    <w:p w14:paraId="5296A27A" w14:textId="77777777" w:rsidR="00C356B7" w:rsidRDefault="00C356B7" w:rsidP="00AB4192">
      <w:pPr>
        <w:rPr>
          <w:lang w:val="en-US"/>
        </w:rPr>
      </w:pPr>
    </w:p>
    <w:p w14:paraId="77E3FD0E" w14:textId="77777777" w:rsidR="00C356B7" w:rsidRPr="00752178" w:rsidRDefault="00C356B7" w:rsidP="00AB4192">
      <w:pPr>
        <w:rPr>
          <w:lang w:val="en-US"/>
        </w:rPr>
      </w:pPr>
    </w:p>
    <w:p w14:paraId="00700105" w14:textId="77777777" w:rsidR="006941F1" w:rsidRPr="00752178" w:rsidRDefault="006941F1" w:rsidP="00AB4192">
      <w:pPr>
        <w:rPr>
          <w:lang w:val="en-US"/>
        </w:rPr>
      </w:pPr>
    </w:p>
    <w:p w14:paraId="63E3C4E7" w14:textId="77777777" w:rsidR="00B4362D" w:rsidRDefault="00B4362D">
      <w:pPr>
        <w:spacing w:after="0"/>
        <w:rPr>
          <w:b/>
          <w:sz w:val="24"/>
        </w:rPr>
      </w:pPr>
      <w:r>
        <w:br w:type="page"/>
      </w:r>
    </w:p>
    <w:p w14:paraId="3405B294" w14:textId="77777777" w:rsidR="00AB4192" w:rsidRPr="00B4362D" w:rsidRDefault="00B4362D" w:rsidP="006941F1">
      <w:pPr>
        <w:pStyle w:val="Titre2"/>
        <w:rPr>
          <w:lang w:val="en-US"/>
        </w:rPr>
      </w:pPr>
      <w:r w:rsidRPr="00B4362D">
        <w:rPr>
          <w:lang w:val="en-US"/>
        </w:rPr>
        <w:lastRenderedPageBreak/>
        <w:t>Profilinhalte</w:t>
      </w:r>
      <w:r w:rsidR="006941F1" w:rsidRPr="00B4362D">
        <w:rPr>
          <w:lang w:val="en-US"/>
        </w:rPr>
        <w:t xml:space="preserve"> </w:t>
      </w:r>
      <w:r w:rsidR="004805F8" w:rsidRPr="00B4362D">
        <w:rPr>
          <w:lang w:val="en-US"/>
        </w:rPr>
        <w:t xml:space="preserve">I </w:t>
      </w:r>
      <w:r>
        <w:rPr>
          <w:i/>
          <w:sz w:val="22"/>
          <w:lang w:val="en-US"/>
        </w:rPr>
        <w:t>content of the profile</w:t>
      </w:r>
    </w:p>
    <w:p w14:paraId="02941276" w14:textId="098CF964" w:rsidR="00065BE5" w:rsidRPr="005530CC" w:rsidRDefault="00065BE5" w:rsidP="00AB4192">
      <w:pPr>
        <w:rPr>
          <w:i/>
          <w:lang w:val="en-US"/>
        </w:rPr>
      </w:pPr>
      <w:r w:rsidRPr="005530CC">
        <w:rPr>
          <w:i/>
          <w:lang w:val="en-US"/>
        </w:rPr>
        <w:t xml:space="preserve">The profile covers the following </w:t>
      </w:r>
      <w:r w:rsidR="000E16DD">
        <w:rPr>
          <w:i/>
          <w:lang w:val="en-US"/>
        </w:rPr>
        <w:t>content</w:t>
      </w:r>
      <w:r w:rsidRPr="005530CC">
        <w:rPr>
          <w:i/>
          <w:lang w:val="en-US"/>
        </w:rPr>
        <w:t xml:space="preserve">. Students can </w:t>
      </w:r>
      <w:r w:rsidR="005530CC">
        <w:rPr>
          <w:i/>
          <w:lang w:val="en-US"/>
        </w:rPr>
        <w:t>define their</w:t>
      </w:r>
      <w:r w:rsidRPr="005530CC">
        <w:rPr>
          <w:i/>
          <w:lang w:val="en-US"/>
        </w:rPr>
        <w:t xml:space="preserve"> individualized </w:t>
      </w:r>
      <w:r w:rsidR="000E16DD">
        <w:rPr>
          <w:i/>
          <w:lang w:val="en-US"/>
        </w:rPr>
        <w:t>study program</w:t>
      </w:r>
      <w:r w:rsidRPr="005530CC">
        <w:rPr>
          <w:i/>
          <w:lang w:val="en-US"/>
        </w:rPr>
        <w:t xml:space="preserve"> within the Individual Study Agreement (ISV).</w:t>
      </w:r>
    </w:p>
    <w:p w14:paraId="0594F21E" w14:textId="77777777" w:rsidR="006D40ED" w:rsidRPr="0061635A" w:rsidRDefault="006D40ED" w:rsidP="006D40ED">
      <w:pPr>
        <w:rPr>
          <w:lang w:val="en-US"/>
        </w:rPr>
      </w:pPr>
      <w:r w:rsidRPr="0061635A">
        <w:rPr>
          <w:lang w:val="en-US"/>
        </w:rPr>
        <w:t xml:space="preserve">MSE students in CS have master-level knowledge and skills in the main </w:t>
      </w:r>
      <w:r w:rsidR="002E3D04" w:rsidRPr="0061635A">
        <w:rPr>
          <w:lang w:val="en-US"/>
        </w:rPr>
        <w:t xml:space="preserve">areas </w:t>
      </w:r>
      <w:r w:rsidRPr="0061635A">
        <w:rPr>
          <w:lang w:val="en-US"/>
        </w:rPr>
        <w:t xml:space="preserve">of Computer Science mentioned below and can acquire deepened knowledge and skills in one of these </w:t>
      </w:r>
      <w:r w:rsidR="002E3D04" w:rsidRPr="0061635A">
        <w:rPr>
          <w:lang w:val="en-US"/>
        </w:rPr>
        <w:t>areas</w:t>
      </w:r>
      <w:r w:rsidRPr="0061635A">
        <w:rPr>
          <w:lang w:val="en-US"/>
        </w:rPr>
        <w:t>:</w:t>
      </w:r>
    </w:p>
    <w:p w14:paraId="3E1913AF" w14:textId="4CA21247" w:rsidR="006D40ED" w:rsidRDefault="006D40ED" w:rsidP="006D40ED">
      <w:r w:rsidRPr="00131F29">
        <w:rPr>
          <w:lang w:val="en-US"/>
        </w:rPr>
        <w:t xml:space="preserve">MSE students </w:t>
      </w:r>
      <w:r>
        <w:rPr>
          <w:lang w:val="en-US"/>
        </w:rPr>
        <w:t>focusing o</w:t>
      </w:r>
      <w:r w:rsidRPr="00131F29">
        <w:rPr>
          <w:lang w:val="en-US"/>
        </w:rPr>
        <w:t xml:space="preserve">n </w:t>
      </w:r>
      <w:del w:id="24" w:author="Hans-Peter Hutter" w:date="2018-12-21T14:53:00Z">
        <w:r w:rsidRPr="00131F29">
          <w:rPr>
            <w:lang w:val="en-US"/>
          </w:rPr>
          <w:delText>"</w:delText>
        </w:r>
      </w:del>
      <w:ins w:id="25" w:author="Hans-Peter Hutter" w:date="2018-12-21T14:53:00Z">
        <w:r w:rsidR="00EC093F">
          <w:rPr>
            <w:lang w:val="en-US"/>
          </w:rPr>
          <w:t>“</w:t>
        </w:r>
      </w:ins>
      <w:r w:rsidRPr="00131F29">
        <w:rPr>
          <w:lang w:val="en-US"/>
        </w:rPr>
        <w:t>Software Engineering and Technology</w:t>
      </w:r>
      <w:del w:id="26" w:author="Hans-Peter Hutter" w:date="2018-12-21T14:53:00Z">
        <w:r w:rsidRPr="00131F29">
          <w:rPr>
            <w:lang w:val="en-US"/>
          </w:rPr>
          <w:delText>"</w:delText>
        </w:r>
      </w:del>
      <w:ins w:id="27" w:author="Hans-Peter Hutter" w:date="2018-12-21T14:53:00Z">
        <w:r w:rsidR="00EC093F">
          <w:rPr>
            <w:lang w:val="en-US"/>
          </w:rPr>
          <w:t>”</w:t>
        </w:r>
      </w:ins>
      <w:r w:rsidRPr="00131F29">
        <w:rPr>
          <w:lang w:val="en-US"/>
        </w:rPr>
        <w:t xml:space="preserve"> research, analy</w:t>
      </w:r>
      <w:r>
        <w:rPr>
          <w:lang w:val="en-US"/>
        </w:rPr>
        <w:t>z</w:t>
      </w:r>
      <w:r w:rsidRPr="00131F29">
        <w:rPr>
          <w:lang w:val="en-US"/>
        </w:rPr>
        <w:t>e and develop all kinds of innovativ</w:t>
      </w:r>
      <w:r>
        <w:rPr>
          <w:lang w:val="en-US"/>
        </w:rPr>
        <w:t>e</w:t>
      </w:r>
      <w:r w:rsidRPr="00131F29">
        <w:rPr>
          <w:lang w:val="en-US"/>
        </w:rPr>
        <w:t xml:space="preserve"> applications, software systems and </w:t>
      </w:r>
      <w:r>
        <w:rPr>
          <w:lang w:val="en-US"/>
        </w:rPr>
        <w:t>architectures</w:t>
      </w:r>
      <w:r w:rsidRPr="00131F29">
        <w:rPr>
          <w:lang w:val="en-US"/>
        </w:rPr>
        <w:t xml:space="preserve"> (</w:t>
      </w:r>
      <w:r>
        <w:rPr>
          <w:lang w:val="en-US"/>
        </w:rPr>
        <w:t>e.g.</w:t>
      </w:r>
      <w:r w:rsidRPr="00131F29">
        <w:rPr>
          <w:lang w:val="en-US"/>
        </w:rPr>
        <w:t xml:space="preserve"> parallel, cloud-based and IoT systems) in close collaboration with the stakeholders and customers. They are able </w:t>
      </w:r>
      <w:r>
        <w:rPr>
          <w:lang w:val="en-US"/>
        </w:rPr>
        <w:t>design and develop advanced user interfaces in a user-centered way</w:t>
      </w:r>
      <w:r w:rsidRPr="00131F29">
        <w:rPr>
          <w:lang w:val="en-US"/>
        </w:rPr>
        <w:t xml:space="preserve">.  They follow an adequate agile risk-based software development process and make use of appropriate software development tools and programming languages. They can take different roles in software development teams and even lead </w:t>
      </w:r>
      <w:del w:id="28" w:author="Hans-Peter Hutter" w:date="2018-12-21T14:53:00Z">
        <w:r w:rsidRPr="00131F29">
          <w:rPr>
            <w:lang w:val="en-US"/>
          </w:rPr>
          <w:delText xml:space="preserve">a </w:delText>
        </w:r>
      </w:del>
      <w:r w:rsidRPr="00131F29">
        <w:rPr>
          <w:lang w:val="en-US"/>
        </w:rPr>
        <w:t>smaller development teams.</w:t>
      </w:r>
    </w:p>
    <w:p w14:paraId="6315068A" w14:textId="30DF56DA" w:rsidR="006D40ED" w:rsidRPr="00131F29" w:rsidRDefault="006D40ED" w:rsidP="006D40ED">
      <w:pPr>
        <w:rPr>
          <w:lang w:val="en-US"/>
        </w:rPr>
      </w:pPr>
      <w:r w:rsidRPr="00131F29">
        <w:rPr>
          <w:lang w:val="en-US"/>
        </w:rPr>
        <w:t xml:space="preserve">MSE students </w:t>
      </w:r>
      <w:r>
        <w:rPr>
          <w:lang w:val="en-US"/>
        </w:rPr>
        <w:t>focusing on</w:t>
      </w:r>
      <w:r w:rsidRPr="00131F29">
        <w:rPr>
          <w:lang w:val="en-US"/>
        </w:rPr>
        <w:t xml:space="preserve"> </w:t>
      </w:r>
      <w:del w:id="29" w:author="Hans-Peter Hutter" w:date="2018-12-21T14:53:00Z">
        <w:r w:rsidRPr="00131F29">
          <w:rPr>
            <w:lang w:val="en-US"/>
          </w:rPr>
          <w:delText>"</w:delText>
        </w:r>
      </w:del>
      <w:ins w:id="30" w:author="Hans-Peter Hutter" w:date="2018-12-21T14:53:00Z">
        <w:r w:rsidR="00EC093F">
          <w:rPr>
            <w:lang w:val="en-US"/>
          </w:rPr>
          <w:t>“</w:t>
        </w:r>
      </w:ins>
      <w:r w:rsidRPr="00131F29">
        <w:rPr>
          <w:lang w:val="en-US"/>
        </w:rPr>
        <w:t>Communication Systems</w:t>
      </w:r>
      <w:del w:id="31" w:author="Hans-Peter Hutter" w:date="2018-12-21T14:53:00Z">
        <w:r w:rsidRPr="00131F29">
          <w:rPr>
            <w:lang w:val="en-US"/>
          </w:rPr>
          <w:delText>"</w:delText>
        </w:r>
      </w:del>
      <w:ins w:id="32" w:author="Hans-Peter Hutter" w:date="2018-12-21T14:53:00Z">
        <w:r w:rsidR="00EC093F">
          <w:rPr>
            <w:lang w:val="en-US"/>
          </w:rPr>
          <w:t>”</w:t>
        </w:r>
      </w:ins>
      <w:r w:rsidRPr="00131F29">
        <w:rPr>
          <w:lang w:val="en-US"/>
        </w:rPr>
        <w:t xml:space="preserve"> analy</w:t>
      </w:r>
      <w:r>
        <w:rPr>
          <w:lang w:val="en-US"/>
        </w:rPr>
        <w:t>z</w:t>
      </w:r>
      <w:r w:rsidRPr="00131F29">
        <w:rPr>
          <w:lang w:val="en-US"/>
        </w:rPr>
        <w:t>e, plan, implement and run communication systems of all kinds that are connected, cloud-based, distributed, embedded or mobile. They can research and develop distributed applications,</w:t>
      </w:r>
      <w:r>
        <w:rPr>
          <w:lang w:val="en-US"/>
        </w:rPr>
        <w:t xml:space="preserve"> </w:t>
      </w:r>
      <w:r w:rsidRPr="00131F29">
        <w:rPr>
          <w:lang w:val="en-US"/>
        </w:rPr>
        <w:t>communication</w:t>
      </w:r>
      <w:r>
        <w:rPr>
          <w:lang w:val="en-US"/>
        </w:rPr>
        <w:t xml:space="preserve"> protocols, interfaces, services and</w:t>
      </w:r>
      <w:r w:rsidRPr="00131F29">
        <w:rPr>
          <w:lang w:val="en-US"/>
        </w:rPr>
        <w:t xml:space="preserve"> systems, virtual platforms and networks and can run these systems in a secure and reliable way. They </w:t>
      </w:r>
      <w:r>
        <w:rPr>
          <w:lang w:val="en-US"/>
        </w:rPr>
        <w:t xml:space="preserve">also </w:t>
      </w:r>
      <w:r w:rsidRPr="00131F29">
        <w:rPr>
          <w:lang w:val="en-US"/>
        </w:rPr>
        <w:t>have profound knowledge in wireless communication and IT security. They can assess and adopt new technologies in their field emerging from research.</w:t>
      </w:r>
    </w:p>
    <w:p w14:paraId="38A8D538" w14:textId="2514B124" w:rsidR="006D40ED" w:rsidRPr="00131F29" w:rsidRDefault="006D40ED" w:rsidP="006D40ED">
      <w:pPr>
        <w:rPr>
          <w:lang w:val="en-US"/>
        </w:rPr>
      </w:pPr>
      <w:r w:rsidRPr="00F56965">
        <w:rPr>
          <w:lang w:val="en-US"/>
        </w:rPr>
        <w:t xml:space="preserve">Information systems </w:t>
      </w:r>
      <w:r>
        <w:rPr>
          <w:lang w:val="en-US"/>
        </w:rPr>
        <w:t xml:space="preserve">are IT systems that </w:t>
      </w:r>
      <w:r w:rsidRPr="00F56965">
        <w:rPr>
          <w:lang w:val="en-US"/>
        </w:rPr>
        <w:t xml:space="preserve">facilitate the </w:t>
      </w:r>
      <w:r>
        <w:rPr>
          <w:lang w:val="en-US"/>
        </w:rPr>
        <w:t xml:space="preserve">collection, </w:t>
      </w:r>
      <w:r w:rsidRPr="00F56965">
        <w:rPr>
          <w:lang w:val="en-US"/>
        </w:rPr>
        <w:t>organization, management</w:t>
      </w:r>
      <w:r>
        <w:rPr>
          <w:lang w:val="en-US"/>
        </w:rPr>
        <w:t>, analysis,</w:t>
      </w:r>
      <w:r w:rsidRPr="00F56965">
        <w:rPr>
          <w:lang w:val="en-US"/>
        </w:rPr>
        <w:t xml:space="preserve"> retrieval </w:t>
      </w:r>
      <w:r>
        <w:rPr>
          <w:lang w:val="en-US"/>
        </w:rPr>
        <w:t xml:space="preserve">or visualization </w:t>
      </w:r>
      <w:r w:rsidRPr="00F56965">
        <w:rPr>
          <w:lang w:val="en-US"/>
        </w:rPr>
        <w:t xml:space="preserve">of </w:t>
      </w:r>
      <w:r>
        <w:rPr>
          <w:lang w:val="en-US"/>
        </w:rPr>
        <w:t xml:space="preserve">any kind of </w:t>
      </w:r>
      <w:r w:rsidRPr="00F56965">
        <w:rPr>
          <w:lang w:val="en-US"/>
        </w:rPr>
        <w:t>informatio</w:t>
      </w:r>
      <w:r>
        <w:rPr>
          <w:lang w:val="en-US"/>
        </w:rPr>
        <w:t xml:space="preserve">n, e.g. text, audio or images. </w:t>
      </w:r>
      <w:r w:rsidRPr="00131F29">
        <w:rPr>
          <w:lang w:val="en-US"/>
        </w:rPr>
        <w:t xml:space="preserve">MSE students </w:t>
      </w:r>
      <w:r>
        <w:rPr>
          <w:lang w:val="en-US"/>
        </w:rPr>
        <w:t>focusing on</w:t>
      </w:r>
      <w:r w:rsidRPr="00131F29">
        <w:rPr>
          <w:lang w:val="en-US"/>
        </w:rPr>
        <w:t xml:space="preserve"> </w:t>
      </w:r>
      <w:del w:id="33" w:author="Hans-Peter Hutter" w:date="2018-12-21T14:53:00Z">
        <w:r>
          <w:rPr>
            <w:lang w:val="en-US"/>
          </w:rPr>
          <w:delText>"</w:delText>
        </w:r>
      </w:del>
      <w:ins w:id="34" w:author="Hans-Peter Hutter" w:date="2018-12-21T14:53:00Z">
        <w:r w:rsidR="00EC093F">
          <w:rPr>
            <w:lang w:val="en-US"/>
          </w:rPr>
          <w:t>“</w:t>
        </w:r>
      </w:ins>
      <w:r w:rsidRPr="00131F29">
        <w:rPr>
          <w:lang w:val="en-US"/>
        </w:rPr>
        <w:t>Distributed Information Systems</w:t>
      </w:r>
      <w:del w:id="35" w:author="Hans-Peter Hutter" w:date="2018-12-21T14:53:00Z">
        <w:r w:rsidRPr="00131F29">
          <w:rPr>
            <w:lang w:val="en-US"/>
          </w:rPr>
          <w:delText>"</w:delText>
        </w:r>
      </w:del>
      <w:ins w:id="36" w:author="Hans-Peter Hutter" w:date="2018-12-21T14:53:00Z">
        <w:r w:rsidR="00EC093F">
          <w:rPr>
            <w:lang w:val="en-US"/>
          </w:rPr>
          <w:t>”</w:t>
        </w:r>
      </w:ins>
      <w:r w:rsidRPr="00131F29">
        <w:rPr>
          <w:lang w:val="en-US"/>
        </w:rPr>
        <w:t xml:space="preserve"> research, develop, implement and run efficient distributed applications and information systems of all kinds</w:t>
      </w:r>
      <w:r>
        <w:rPr>
          <w:lang w:val="en-US"/>
        </w:rPr>
        <w:t>, operating on both structured and unstructured data, at scale. These systems</w:t>
      </w:r>
      <w:r w:rsidRPr="00131F29">
        <w:rPr>
          <w:lang w:val="en-US"/>
        </w:rPr>
        <w:t xml:space="preserve"> </w:t>
      </w:r>
      <w:r>
        <w:rPr>
          <w:lang w:val="en-US"/>
        </w:rPr>
        <w:t>may be</w:t>
      </w:r>
      <w:r w:rsidRPr="00131F29">
        <w:rPr>
          <w:lang w:val="en-US"/>
        </w:rPr>
        <w:t xml:space="preserve"> able to optimize themselves through learning from data and exhibit a great user experience. </w:t>
      </w:r>
      <w:r>
        <w:rPr>
          <w:lang w:val="en-US"/>
        </w:rPr>
        <w:t>MSE graduates</w:t>
      </w:r>
      <w:r w:rsidRPr="00131F29">
        <w:rPr>
          <w:lang w:val="en-US"/>
        </w:rPr>
        <w:t xml:space="preserve"> develop and implement these distributed applications</w:t>
      </w:r>
      <w:r>
        <w:rPr>
          <w:lang w:val="en-US"/>
        </w:rPr>
        <w:t xml:space="preserve">, </w:t>
      </w:r>
      <w:r w:rsidRPr="00131F29">
        <w:rPr>
          <w:lang w:val="en-US"/>
        </w:rPr>
        <w:t xml:space="preserve">and information systems in a secure and reliable way. </w:t>
      </w:r>
      <w:r>
        <w:rPr>
          <w:lang w:val="en-US"/>
        </w:rPr>
        <w:t>They</w:t>
      </w:r>
      <w:r w:rsidRPr="00131F29">
        <w:rPr>
          <w:lang w:val="en-US"/>
        </w:rPr>
        <w:t xml:space="preserve"> can assess and adopt new technologies in their field emerging from research.</w:t>
      </w:r>
    </w:p>
    <w:p w14:paraId="40088D33" w14:textId="77777777" w:rsidR="006D40ED" w:rsidRDefault="006D40ED" w:rsidP="006D40ED">
      <w:r w:rsidRPr="00831997">
        <w:rPr>
          <w:lang w:val="en-US"/>
        </w:rPr>
        <w:t xml:space="preserve">MSE students </w:t>
      </w:r>
      <w:r>
        <w:rPr>
          <w:lang w:val="en-US"/>
        </w:rPr>
        <w:t>focusing</w:t>
      </w:r>
      <w:r w:rsidRPr="00831997">
        <w:rPr>
          <w:lang w:val="en-US"/>
        </w:rPr>
        <w:t xml:space="preserve"> </w:t>
      </w:r>
      <w:r>
        <w:rPr>
          <w:lang w:val="en-US"/>
        </w:rPr>
        <w:t>o</w:t>
      </w:r>
      <w:r w:rsidRPr="00831997">
        <w:rPr>
          <w:lang w:val="en-US"/>
        </w:rPr>
        <w:t xml:space="preserve">n Cybersecurity will learn how to develop secure software and systems and how to attack and defend them. They know relevant cryptographic building blocks, design principles and methods, processes and security controls to build and maintain systems that are secure and that follow the security/privacy by design principle. The students know the threat landscape and they can take on the role of an attacker if needed. They can </w:t>
      </w:r>
      <w:r>
        <w:rPr>
          <w:lang w:val="en-US"/>
        </w:rPr>
        <w:t>evaluate</w:t>
      </w:r>
      <w:r w:rsidRPr="00831997">
        <w:rPr>
          <w:lang w:val="en-US"/>
        </w:rPr>
        <w:t xml:space="preserve"> the security of a system and make recommendations on how to improve it. </w:t>
      </w:r>
      <w:r w:rsidRPr="00C01459">
        <w:rPr>
          <w:lang w:val="en-US"/>
        </w:rPr>
        <w:t>They can assess and adopt new security technologies emer</w:t>
      </w:r>
      <w:r w:rsidRPr="006C1478">
        <w:rPr>
          <w:lang w:val="en-US"/>
        </w:rPr>
        <w:t>gi</w:t>
      </w:r>
      <w:r w:rsidRPr="00C01459">
        <w:rPr>
          <w:lang w:val="en-US"/>
        </w:rPr>
        <w:t>ng from research and investigate new threats emerging from practice.</w:t>
      </w:r>
    </w:p>
    <w:p w14:paraId="231DBEC9" w14:textId="134C3009" w:rsidR="006D40ED" w:rsidRPr="00131F29" w:rsidRDefault="006D40ED" w:rsidP="006D40ED">
      <w:pPr>
        <w:rPr>
          <w:lang w:val="en-US"/>
        </w:rPr>
      </w:pPr>
      <w:r w:rsidRPr="00131F29">
        <w:rPr>
          <w:lang w:val="en-US"/>
        </w:rPr>
        <w:t xml:space="preserve">MSE students </w:t>
      </w:r>
      <w:r>
        <w:rPr>
          <w:lang w:val="en-US"/>
        </w:rPr>
        <w:t>focusing</w:t>
      </w:r>
      <w:r w:rsidRPr="00131F29">
        <w:rPr>
          <w:lang w:val="en-US"/>
        </w:rPr>
        <w:t xml:space="preserve"> </w:t>
      </w:r>
      <w:r>
        <w:rPr>
          <w:lang w:val="en-US"/>
        </w:rPr>
        <w:t>o</w:t>
      </w:r>
      <w:r w:rsidRPr="00131F29">
        <w:rPr>
          <w:lang w:val="en-US"/>
        </w:rPr>
        <w:t xml:space="preserve">n </w:t>
      </w:r>
      <w:del w:id="37" w:author="Hans-Peter Hutter" w:date="2018-12-21T14:53:00Z">
        <w:r w:rsidRPr="00131F29">
          <w:rPr>
            <w:lang w:val="en-US"/>
          </w:rPr>
          <w:delText>"</w:delText>
        </w:r>
      </w:del>
      <w:ins w:id="38" w:author="Hans-Peter Hutter" w:date="2018-12-21T14:53:00Z">
        <w:r w:rsidR="00EC093F">
          <w:rPr>
            <w:lang w:val="en-US"/>
          </w:rPr>
          <w:t>“</w:t>
        </w:r>
      </w:ins>
      <w:r>
        <w:rPr>
          <w:lang w:val="en-US"/>
        </w:rPr>
        <w:t>Advanced User Interfaces</w:t>
      </w:r>
      <w:del w:id="39" w:author="Hans-Peter Hutter" w:date="2018-12-21T14:53:00Z">
        <w:r w:rsidRPr="00131F29">
          <w:rPr>
            <w:lang w:val="en-US"/>
          </w:rPr>
          <w:delText>"</w:delText>
        </w:r>
      </w:del>
      <w:ins w:id="40" w:author="Hans-Peter Hutter" w:date="2018-12-21T14:53:00Z">
        <w:r w:rsidR="00EC093F">
          <w:rPr>
            <w:lang w:val="en-US"/>
          </w:rPr>
          <w:t>”</w:t>
        </w:r>
      </w:ins>
      <w:r w:rsidRPr="00131F29">
        <w:rPr>
          <w:lang w:val="en-US"/>
        </w:rPr>
        <w:t xml:space="preserve"> </w:t>
      </w:r>
      <w:r>
        <w:rPr>
          <w:lang w:val="en-US"/>
        </w:rPr>
        <w:t xml:space="preserve">research, design, implement and evaluate advanced user interfaces in a user centered way for professional as well as gaming application. These UIs use different modalities, e.g. gestures, speech, as well as virtual or augmented reality to allow a most natural interaction and best possible immersion for the user. The MSE students </w:t>
      </w:r>
      <w:r w:rsidRPr="00131F29">
        <w:rPr>
          <w:lang w:val="en-US"/>
        </w:rPr>
        <w:t xml:space="preserve">can assess and adopt new </w:t>
      </w:r>
      <w:r>
        <w:rPr>
          <w:lang w:val="en-US"/>
        </w:rPr>
        <w:t xml:space="preserve">interaction </w:t>
      </w:r>
      <w:r w:rsidRPr="00131F29">
        <w:rPr>
          <w:lang w:val="en-US"/>
        </w:rPr>
        <w:t>technologies in their field emerging from research.</w:t>
      </w:r>
    </w:p>
    <w:p w14:paraId="22E6DEDB" w14:textId="6CDB859F" w:rsidR="00065BE5" w:rsidRPr="0061635A" w:rsidRDefault="007F27AF" w:rsidP="00AB4192">
      <w:pPr>
        <w:rPr>
          <w:rFonts w:asciiTheme="minorHAnsi" w:hAnsiTheme="minorHAnsi" w:cstheme="minorHAnsi"/>
          <w:sz w:val="28"/>
          <w:lang w:val="en-US"/>
        </w:rPr>
      </w:pPr>
      <w:r w:rsidRPr="0061635A">
        <w:rPr>
          <w:rFonts w:asciiTheme="minorHAnsi" w:hAnsiTheme="minorHAnsi" w:cstheme="minorHAnsi"/>
          <w:szCs w:val="20"/>
          <w:lang w:val="en-US" w:eastAsia="de-DE"/>
        </w:rPr>
        <w:t xml:space="preserve">MSE students focusing on “Embedded Computing” will learn about integrating and optimizing complex systems composed </w:t>
      </w:r>
      <w:del w:id="41" w:author="Hans-Peter Hutter" w:date="2018-12-21T14:53:00Z">
        <w:r w:rsidRPr="00246656">
          <w:rPr>
            <w:rFonts w:asciiTheme="minorHAnsi" w:hAnsiTheme="minorHAnsi" w:cstheme="minorHAnsi"/>
            <w:szCs w:val="20"/>
            <w:lang w:val="en-US" w:eastAsia="de-DE"/>
          </w:rPr>
          <w:delText>by</w:delText>
        </w:r>
      </w:del>
      <w:ins w:id="42" w:author="Hans-Peter Hutter" w:date="2018-12-21T14:53:00Z">
        <w:r w:rsidR="00FF42AF">
          <w:rPr>
            <w:rFonts w:asciiTheme="minorHAnsi" w:hAnsiTheme="minorHAnsi" w:cstheme="minorHAnsi"/>
            <w:szCs w:val="20"/>
            <w:lang w:val="en-US" w:eastAsia="de-DE"/>
          </w:rPr>
          <w:t>of</w:t>
        </w:r>
      </w:ins>
      <w:r w:rsidRPr="0061635A">
        <w:rPr>
          <w:rFonts w:asciiTheme="minorHAnsi" w:hAnsiTheme="minorHAnsi" w:cstheme="minorHAnsi"/>
          <w:szCs w:val="20"/>
          <w:lang w:val="en-US" w:eastAsia="de-DE"/>
        </w:rPr>
        <w:t xml:space="preserve"> heterogeneous hardware platforms and advanced software ecosystems. They will design performance critical software for heterogeneous platform</w:t>
      </w:r>
      <w:r w:rsidR="00196F82">
        <w:rPr>
          <w:rFonts w:asciiTheme="minorHAnsi" w:hAnsiTheme="minorHAnsi" w:cstheme="minorHAnsi"/>
          <w:szCs w:val="20"/>
          <w:lang w:val="en-US" w:eastAsia="de-DE"/>
        </w:rPr>
        <w:t>s</w:t>
      </w:r>
      <w:r w:rsidRPr="0061635A">
        <w:rPr>
          <w:rFonts w:asciiTheme="minorHAnsi" w:hAnsiTheme="minorHAnsi" w:cstheme="minorHAnsi"/>
          <w:szCs w:val="20"/>
          <w:lang w:val="en-US" w:eastAsia="de-DE"/>
        </w:rPr>
        <w:t>, including single/multiple processor boards, single/multiple core MCUs, GPUs, SoCs, and mission specific accelerators. They will study peripheral rich and connected systems addressing real time concerns, concurrency, and embedded operating systems integration. They will explore advanced hardware-software co-design methods for optimizing performance in term of energy efficiency and use of constrained resources.</w:t>
      </w:r>
    </w:p>
    <w:p w14:paraId="0E004483" w14:textId="77777777" w:rsidR="005530CC" w:rsidRDefault="005530CC" w:rsidP="00AB4192">
      <w:pPr>
        <w:rPr>
          <w:lang w:val="en-US"/>
        </w:rPr>
      </w:pPr>
    </w:p>
    <w:p w14:paraId="3B511DF9" w14:textId="77777777" w:rsidR="005530CC" w:rsidRDefault="005530CC" w:rsidP="00AB4192">
      <w:pPr>
        <w:rPr>
          <w:lang w:val="en-US"/>
        </w:rPr>
      </w:pPr>
    </w:p>
    <w:p w14:paraId="31F79EC4" w14:textId="77777777" w:rsidR="005530CC" w:rsidRDefault="005530CC" w:rsidP="00AB4192">
      <w:pPr>
        <w:rPr>
          <w:lang w:val="en-US"/>
        </w:rPr>
      </w:pPr>
    </w:p>
    <w:p w14:paraId="03929FB8" w14:textId="77777777" w:rsidR="005530CC" w:rsidRDefault="005530CC" w:rsidP="00AB4192">
      <w:pPr>
        <w:rPr>
          <w:lang w:val="en-US"/>
        </w:rPr>
      </w:pPr>
    </w:p>
    <w:p w14:paraId="2B061981" w14:textId="77777777" w:rsidR="005530CC" w:rsidRDefault="005530CC" w:rsidP="00AB4192">
      <w:pPr>
        <w:rPr>
          <w:lang w:val="en-US"/>
        </w:rPr>
      </w:pPr>
    </w:p>
    <w:p w14:paraId="240D4487" w14:textId="77777777" w:rsidR="006D40ED" w:rsidRDefault="006D40ED" w:rsidP="00AB4192">
      <w:pPr>
        <w:rPr>
          <w:lang w:val="en-US"/>
        </w:rPr>
      </w:pPr>
    </w:p>
    <w:p w14:paraId="2C0AC0A4" w14:textId="77777777" w:rsidR="00AB4192" w:rsidRPr="00BC33EC" w:rsidRDefault="00AB4192" w:rsidP="004805F8">
      <w:pPr>
        <w:pStyle w:val="Titre2"/>
        <w:rPr>
          <w:i/>
        </w:rPr>
      </w:pPr>
      <w:r w:rsidRPr="009375D7">
        <w:t xml:space="preserve">Geplanter Titel / </w:t>
      </w:r>
      <w:r w:rsidR="00BC33EC" w:rsidRPr="00BC33EC">
        <w:rPr>
          <w:i/>
        </w:rPr>
        <w:t>diploma</w:t>
      </w:r>
    </w:p>
    <w:p w14:paraId="5018B29E" w14:textId="325B85FF" w:rsidR="006D40ED" w:rsidRPr="00A50BAF" w:rsidRDefault="006D40ED" w:rsidP="006D40ED">
      <w:pPr>
        <w:spacing w:after="0"/>
      </w:pPr>
      <w:r w:rsidRPr="002B61B2">
        <w:t xml:space="preserve">Master of Science [Name der </w:t>
      </w:r>
      <w:r w:rsidRPr="00A50BAF">
        <w:t>Fachhochschule] in Engineerin</w:t>
      </w:r>
      <w:r>
        <w:t xml:space="preserve">g mit Vertiefung in </w:t>
      </w:r>
      <w:del w:id="43" w:author="Hans-Peter Hutter" w:date="2018-12-21T14:53:00Z">
        <w:r>
          <w:delText>[</w:delText>
        </w:r>
      </w:del>
      <w:r>
        <w:t>Computer Science</w:t>
      </w:r>
      <w:del w:id="44" w:author="Hans-Peter Hutter" w:date="2018-12-21T14:53:00Z">
        <w:r w:rsidRPr="00A50BAF">
          <w:delText>]</w:delText>
        </w:r>
      </w:del>
    </w:p>
    <w:p w14:paraId="5E892685" w14:textId="64F34FB1" w:rsidR="006D40ED" w:rsidRPr="00BC33EC" w:rsidRDefault="006D40ED" w:rsidP="006D40ED">
      <w:pPr>
        <w:rPr>
          <w:i/>
          <w:lang w:val="en-US"/>
        </w:rPr>
      </w:pPr>
      <w:r w:rsidRPr="00A50BAF">
        <w:rPr>
          <w:i/>
          <w:lang w:val="en-US"/>
        </w:rPr>
        <w:t>Master of Science [</w:t>
      </w:r>
      <w:r>
        <w:rPr>
          <w:i/>
          <w:lang w:val="en-US"/>
        </w:rPr>
        <w:t>UAS</w:t>
      </w:r>
      <w:r w:rsidRPr="00A50BAF">
        <w:rPr>
          <w:i/>
          <w:lang w:val="en-US"/>
        </w:rPr>
        <w:t xml:space="preserve">] in Engineering with specialization in </w:t>
      </w:r>
      <w:del w:id="45" w:author="Hans-Peter Hutter" w:date="2018-12-21T14:53:00Z">
        <w:r w:rsidRPr="00A50BAF">
          <w:rPr>
            <w:i/>
            <w:lang w:val="en-US"/>
          </w:rPr>
          <w:delText>[</w:delText>
        </w:r>
      </w:del>
      <w:r>
        <w:rPr>
          <w:i/>
          <w:lang w:val="en-US"/>
        </w:rPr>
        <w:t>Computer Science</w:t>
      </w:r>
      <w:del w:id="46" w:author="Hans-Peter Hutter" w:date="2018-12-21T14:53:00Z">
        <w:r w:rsidRPr="00BC33EC">
          <w:rPr>
            <w:i/>
            <w:lang w:val="en-US"/>
          </w:rPr>
          <w:delText>]</w:delText>
        </w:r>
      </w:del>
    </w:p>
    <w:p w14:paraId="4E97B553" w14:textId="77777777" w:rsidR="006D40ED" w:rsidRPr="00BC33EC" w:rsidRDefault="006D40ED" w:rsidP="006D40ED">
      <w:pPr>
        <w:rPr>
          <w:lang w:val="en-US"/>
        </w:rPr>
      </w:pPr>
    </w:p>
    <w:p w14:paraId="2D141868" w14:textId="77777777" w:rsidR="002E53AA" w:rsidRPr="00396748" w:rsidRDefault="002E53AA">
      <w:pPr>
        <w:spacing w:after="0"/>
        <w:rPr>
          <w:b/>
          <w:kern w:val="28"/>
          <w:sz w:val="28"/>
        </w:rPr>
      </w:pPr>
      <w:r w:rsidRPr="00396748">
        <w:br w:type="page"/>
      </w:r>
    </w:p>
    <w:p w14:paraId="76F90CCB" w14:textId="77777777" w:rsidR="003B40C1" w:rsidRDefault="00BF7AF7" w:rsidP="001B1495">
      <w:pPr>
        <w:pStyle w:val="Titre1"/>
        <w:pageBreakBefore w:val="0"/>
        <w:ind w:left="709" w:hanging="709"/>
        <w:rPr>
          <w:i/>
        </w:rPr>
      </w:pPr>
      <w:r>
        <w:lastRenderedPageBreak/>
        <w:t xml:space="preserve">Antrag Profilkommission I </w:t>
      </w:r>
      <w:r>
        <w:rPr>
          <w:i/>
        </w:rPr>
        <w:t>Application Profile Commission</w:t>
      </w:r>
    </w:p>
    <w:p w14:paraId="4B6CBEBB" w14:textId="77777777" w:rsidR="00535541" w:rsidRPr="00BF7AF7" w:rsidRDefault="00BF7AF7" w:rsidP="00535541">
      <w:pPr>
        <w:spacing w:after="60"/>
      </w:pPr>
      <w:r w:rsidRPr="00535541">
        <w:t xml:space="preserve">Die Profilkommission stellt den Antrag, die vorliegende Profilbeschreibung zu beschliessen. </w:t>
      </w:r>
      <w:r w:rsidR="00535541">
        <w:t>Die</w:t>
      </w:r>
      <w:r w:rsidR="00535541" w:rsidRPr="00BF7AF7">
        <w:t xml:space="preserve"> Profilverantwortlichen bestätigen, dass die Profilbeschreibung </w:t>
      </w:r>
      <w:r w:rsidR="00535541">
        <w:t>mit</w:t>
      </w:r>
      <w:r w:rsidR="00535541" w:rsidRPr="00BF7AF7">
        <w:t xml:space="preserve"> der eigenen Schule </w:t>
      </w:r>
      <w:r w:rsidR="00535541">
        <w:t>abgestimmt</w:t>
      </w:r>
      <w:r w:rsidR="00535541" w:rsidRPr="00BF7AF7">
        <w:t xml:space="preserve"> </w:t>
      </w:r>
      <w:r w:rsidR="00535541">
        <w:t>ist</w:t>
      </w:r>
      <w:r w:rsidR="00535541" w:rsidRPr="00BF7AF7">
        <w:t>.</w:t>
      </w:r>
    </w:p>
    <w:p w14:paraId="25DDF6DC" w14:textId="6545269F" w:rsidR="00BF7AF7" w:rsidRDefault="00535541" w:rsidP="00535541">
      <w:pPr>
        <w:rPr>
          <w:i/>
          <w:lang w:val="en-US"/>
        </w:rPr>
      </w:pPr>
      <w:r w:rsidRPr="000E3B14">
        <w:rPr>
          <w:i/>
          <w:lang w:val="en-US"/>
        </w:rPr>
        <w:t>The profile commission proposes the profile description as defined in this application</w:t>
      </w:r>
      <w:r>
        <w:rPr>
          <w:i/>
          <w:lang w:val="en-US"/>
        </w:rPr>
        <w:t>. The</w:t>
      </w:r>
      <w:r w:rsidR="00BF7AF7" w:rsidRPr="00BF7AF7">
        <w:rPr>
          <w:i/>
          <w:lang w:val="en-US"/>
        </w:rPr>
        <w:t xml:space="preserve"> </w:t>
      </w:r>
      <w:del w:id="47" w:author="Hans-Peter Hutter" w:date="2018-12-21T14:53:00Z">
        <w:r w:rsidR="00B42ACF">
          <w:rPr>
            <w:i/>
            <w:lang w:val="en-US"/>
          </w:rPr>
          <w:delText>r</w:delText>
        </w:r>
        <w:r w:rsidR="00BF7AF7" w:rsidRPr="00BF7AF7">
          <w:rPr>
            <w:i/>
            <w:lang w:val="en-US"/>
          </w:rPr>
          <w:delText>esponsible</w:delText>
        </w:r>
        <w:r>
          <w:rPr>
            <w:i/>
            <w:lang w:val="en-US"/>
          </w:rPr>
          <w:delText>s</w:delText>
        </w:r>
      </w:del>
      <w:ins w:id="48" w:author="Hans-Peter Hutter" w:date="2018-12-21T14:53:00Z">
        <w:r w:rsidR="00BF7AF7">
          <w:rPr>
            <w:i/>
            <w:lang w:val="en-US"/>
          </w:rPr>
          <w:t>R</w:t>
        </w:r>
        <w:r w:rsidR="00BF7AF7" w:rsidRPr="00BF7AF7">
          <w:rPr>
            <w:i/>
            <w:lang w:val="en-US"/>
          </w:rPr>
          <w:t>esponsible</w:t>
        </w:r>
        <w:r>
          <w:rPr>
            <w:i/>
            <w:lang w:val="en-US"/>
          </w:rPr>
          <w:t>s</w:t>
        </w:r>
      </w:ins>
      <w:r w:rsidR="00BF7AF7" w:rsidRPr="00BF7AF7">
        <w:rPr>
          <w:i/>
          <w:lang w:val="en-US"/>
        </w:rPr>
        <w:t xml:space="preserve"> </w:t>
      </w:r>
      <w:r>
        <w:rPr>
          <w:i/>
          <w:lang w:val="en-US"/>
        </w:rPr>
        <w:t>of</w:t>
      </w:r>
      <w:r w:rsidR="00BF7AF7" w:rsidRPr="00BF7AF7">
        <w:rPr>
          <w:i/>
          <w:lang w:val="en-US"/>
        </w:rPr>
        <w:t xml:space="preserve"> the profile </w:t>
      </w:r>
      <w:r w:rsidR="00BF7AF7">
        <w:rPr>
          <w:i/>
          <w:lang w:val="en-US"/>
        </w:rPr>
        <w:t xml:space="preserve">(R-PCOs) </w:t>
      </w:r>
      <w:r w:rsidR="00BF7AF7" w:rsidRPr="00BF7AF7">
        <w:rPr>
          <w:i/>
          <w:lang w:val="en-US"/>
        </w:rPr>
        <w:t xml:space="preserve">confirm that the profile description </w:t>
      </w:r>
      <w:r>
        <w:rPr>
          <w:i/>
          <w:lang w:val="en-US"/>
        </w:rPr>
        <w:t>has been</w:t>
      </w:r>
      <w:r w:rsidR="00BF7AF7" w:rsidRPr="00BF7AF7">
        <w:rPr>
          <w:i/>
          <w:lang w:val="en-US"/>
        </w:rPr>
        <w:t xml:space="preserve"> </w:t>
      </w:r>
      <w:r w:rsidR="006510A3">
        <w:rPr>
          <w:i/>
          <w:lang w:val="en-US"/>
        </w:rPr>
        <w:t>coordinated with</w:t>
      </w:r>
      <w:r w:rsidR="00BF7AF7" w:rsidRPr="00BF7AF7">
        <w:rPr>
          <w:i/>
          <w:lang w:val="en-US"/>
        </w:rPr>
        <w:t xml:space="preserve"> their school</w:t>
      </w:r>
      <w:r w:rsidR="00BF7AF7">
        <w:rPr>
          <w:i/>
          <w:lang w:val="en-US"/>
        </w:rPr>
        <w:t>.</w:t>
      </w:r>
    </w:p>
    <w:p w14:paraId="4F54111D" w14:textId="77777777" w:rsidR="00BF7AF7" w:rsidRDefault="00BF7AF7" w:rsidP="00BF7AF7">
      <w:pPr>
        <w:rPr>
          <w:lang w:val="en-US"/>
        </w:rPr>
      </w:pPr>
    </w:p>
    <w:tbl>
      <w:tblPr>
        <w:tblStyle w:val="tablestandar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55"/>
        <w:gridCol w:w="5154"/>
        <w:tblGridChange w:id="49">
          <w:tblGrid>
            <w:gridCol w:w="5155"/>
            <w:gridCol w:w="5154"/>
          </w:tblGrid>
        </w:tblGridChange>
      </w:tblGrid>
      <w:tr w:rsidR="00125C74" w14:paraId="64EF5F7A" w14:textId="77777777" w:rsidTr="00125C74">
        <w:tc>
          <w:tcPr>
            <w:tcW w:w="5159" w:type="dxa"/>
            <w:shd w:val="clear" w:color="auto" w:fill="D9D9D9" w:themeFill="background1" w:themeFillShade="D9"/>
          </w:tcPr>
          <w:p w14:paraId="67217267" w14:textId="77777777" w:rsidR="00125C74" w:rsidRPr="00125C74" w:rsidRDefault="00125C74" w:rsidP="00125C74">
            <w:pPr>
              <w:jc w:val="center"/>
              <w:rPr>
                <w:lang w:val="en-US"/>
              </w:rPr>
            </w:pPr>
            <w:r w:rsidRPr="00125C74">
              <w:rPr>
                <w:lang w:val="en-US"/>
              </w:rPr>
              <w:t>Responsible of the Profile</w:t>
            </w:r>
          </w:p>
        </w:tc>
        <w:tc>
          <w:tcPr>
            <w:tcW w:w="5160" w:type="dxa"/>
            <w:shd w:val="clear" w:color="auto" w:fill="D9D9D9" w:themeFill="background1" w:themeFillShade="D9"/>
          </w:tcPr>
          <w:p w14:paraId="092ED6B4" w14:textId="77777777" w:rsidR="00125C74" w:rsidRPr="00125C74" w:rsidRDefault="00125C74" w:rsidP="00125C74">
            <w:pPr>
              <w:jc w:val="center"/>
              <w:rPr>
                <w:lang w:val="en-US"/>
              </w:rPr>
            </w:pPr>
            <w:r w:rsidRPr="00125C74">
              <w:rPr>
                <w:lang w:val="en-US"/>
              </w:rPr>
              <w:t>Signature</w:t>
            </w:r>
          </w:p>
        </w:tc>
      </w:tr>
      <w:tr w:rsidR="00125C74" w14:paraId="6202231D"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50"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51" w:author="Hans-Peter Hutter" w:date="2018-12-21T14:53:00Z">
            <w:trPr>
              <w:trHeight w:val="1134"/>
            </w:trPr>
          </w:trPrChange>
        </w:trPr>
        <w:tc>
          <w:tcPr>
            <w:tcW w:w="5159" w:type="dxa"/>
            <w:tcPrChange w:id="52" w:author="Hans-Peter Hutter" w:date="2018-12-21T14:53:00Z">
              <w:tcPr>
                <w:tcW w:w="5159" w:type="dxa"/>
              </w:tcPr>
            </w:tcPrChange>
          </w:tcPr>
          <w:p w14:paraId="4E2EABFA" w14:textId="6105D1D1" w:rsidR="00125C74" w:rsidRDefault="009344D2" w:rsidP="00BF7AF7">
            <w:pPr>
              <w:rPr>
                <w:lang w:val="en-US"/>
              </w:rPr>
            </w:pPr>
            <w:r>
              <w:rPr>
                <w:lang w:val="en-US"/>
              </w:rPr>
              <w:t>Hans-Peter Hutter, ZHAW (Coordinator PCO)</w:t>
            </w:r>
          </w:p>
        </w:tc>
        <w:tc>
          <w:tcPr>
            <w:tcW w:w="5160" w:type="dxa"/>
            <w:tcPrChange w:id="53" w:author="Hans-Peter Hutter" w:date="2018-12-21T14:53:00Z">
              <w:tcPr>
                <w:tcW w:w="5160" w:type="dxa"/>
              </w:tcPr>
            </w:tcPrChange>
          </w:tcPr>
          <w:p w14:paraId="6F887BCC" w14:textId="77777777" w:rsidR="00125C74" w:rsidRDefault="00125C74" w:rsidP="00BF7AF7">
            <w:pPr>
              <w:rPr>
                <w:lang w:val="en-US"/>
              </w:rPr>
            </w:pPr>
          </w:p>
        </w:tc>
      </w:tr>
      <w:tr w:rsidR="00125C74" w14:paraId="670CC072"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54"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55" w:author="Hans-Peter Hutter" w:date="2018-12-21T14:53:00Z">
            <w:trPr>
              <w:trHeight w:val="1134"/>
            </w:trPr>
          </w:trPrChange>
        </w:trPr>
        <w:tc>
          <w:tcPr>
            <w:tcW w:w="5159" w:type="dxa"/>
            <w:tcPrChange w:id="56" w:author="Hans-Peter Hutter" w:date="2018-12-21T14:53:00Z">
              <w:tcPr>
                <w:tcW w:w="5159" w:type="dxa"/>
              </w:tcPr>
            </w:tcPrChange>
          </w:tcPr>
          <w:p w14:paraId="0709FFDB" w14:textId="7158FEA8" w:rsidR="00125C74" w:rsidRDefault="009344D2" w:rsidP="00BF7AF7">
            <w:pPr>
              <w:rPr>
                <w:lang w:val="en-US"/>
              </w:rPr>
            </w:pPr>
            <w:r>
              <w:rPr>
                <w:lang w:val="en-US"/>
              </w:rPr>
              <w:t>Jörg Hofstetter</w:t>
            </w:r>
            <w:r w:rsidR="00125C74">
              <w:rPr>
                <w:lang w:val="en-US"/>
              </w:rPr>
              <w:t xml:space="preserve">, </w:t>
            </w:r>
            <w:r>
              <w:rPr>
                <w:lang w:val="en-US"/>
              </w:rPr>
              <w:t>HSLU</w:t>
            </w:r>
          </w:p>
        </w:tc>
        <w:tc>
          <w:tcPr>
            <w:tcW w:w="5160" w:type="dxa"/>
            <w:tcPrChange w:id="57" w:author="Hans-Peter Hutter" w:date="2018-12-21T14:53:00Z">
              <w:tcPr>
                <w:tcW w:w="5160" w:type="dxa"/>
              </w:tcPr>
            </w:tcPrChange>
          </w:tcPr>
          <w:p w14:paraId="25A932C0" w14:textId="77777777" w:rsidR="00125C74" w:rsidRDefault="00125C74" w:rsidP="00BF7AF7">
            <w:pPr>
              <w:rPr>
                <w:lang w:val="en-US"/>
              </w:rPr>
            </w:pPr>
          </w:p>
        </w:tc>
      </w:tr>
      <w:tr w:rsidR="00125C74" w14:paraId="0001EAE4"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58"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59" w:author="Hans-Peter Hutter" w:date="2018-12-21T14:53:00Z">
            <w:trPr>
              <w:trHeight w:val="1134"/>
            </w:trPr>
          </w:trPrChange>
        </w:trPr>
        <w:tc>
          <w:tcPr>
            <w:tcW w:w="5159" w:type="dxa"/>
            <w:tcPrChange w:id="60" w:author="Hans-Peter Hutter" w:date="2018-12-21T14:53:00Z">
              <w:tcPr>
                <w:tcW w:w="5159" w:type="dxa"/>
              </w:tcPr>
            </w:tcPrChange>
          </w:tcPr>
          <w:p w14:paraId="6F3FC74D" w14:textId="7E2E6020" w:rsidR="00125C74" w:rsidRDefault="009344D2" w:rsidP="00BF7AF7">
            <w:pPr>
              <w:rPr>
                <w:lang w:val="en-US"/>
              </w:rPr>
            </w:pPr>
            <w:r>
              <w:rPr>
                <w:lang w:val="en-US"/>
              </w:rPr>
              <w:t>Roberto Mastropietro, SUPSI</w:t>
            </w:r>
          </w:p>
        </w:tc>
        <w:tc>
          <w:tcPr>
            <w:tcW w:w="5160" w:type="dxa"/>
            <w:tcPrChange w:id="61" w:author="Hans-Peter Hutter" w:date="2018-12-21T14:53:00Z">
              <w:tcPr>
                <w:tcW w:w="5160" w:type="dxa"/>
              </w:tcPr>
            </w:tcPrChange>
          </w:tcPr>
          <w:p w14:paraId="7CCDD8C5" w14:textId="77777777" w:rsidR="00125C74" w:rsidRDefault="00125C74" w:rsidP="00BF7AF7">
            <w:pPr>
              <w:rPr>
                <w:lang w:val="en-US"/>
              </w:rPr>
            </w:pPr>
          </w:p>
        </w:tc>
      </w:tr>
      <w:tr w:rsidR="00125C74" w14:paraId="78FF9D1A"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62"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63" w:author="Hans-Peter Hutter" w:date="2018-12-21T14:53:00Z">
            <w:trPr>
              <w:trHeight w:val="1134"/>
            </w:trPr>
          </w:trPrChange>
        </w:trPr>
        <w:tc>
          <w:tcPr>
            <w:tcW w:w="5159" w:type="dxa"/>
            <w:tcPrChange w:id="64" w:author="Hans-Peter Hutter" w:date="2018-12-21T14:53:00Z">
              <w:tcPr>
                <w:tcW w:w="5159" w:type="dxa"/>
              </w:tcPr>
            </w:tcPrChange>
          </w:tcPr>
          <w:p w14:paraId="649CE0E7" w14:textId="542A9772" w:rsidR="00125C74" w:rsidRDefault="009344D2" w:rsidP="00BF7AF7">
            <w:pPr>
              <w:rPr>
                <w:lang w:val="en-US"/>
              </w:rPr>
            </w:pPr>
            <w:r>
              <w:rPr>
                <w:lang w:val="en-US"/>
              </w:rPr>
              <w:t>Christoph Stamm, FHNW</w:t>
            </w:r>
          </w:p>
        </w:tc>
        <w:tc>
          <w:tcPr>
            <w:tcW w:w="5160" w:type="dxa"/>
            <w:tcPrChange w:id="65" w:author="Hans-Peter Hutter" w:date="2018-12-21T14:53:00Z">
              <w:tcPr>
                <w:tcW w:w="5160" w:type="dxa"/>
              </w:tcPr>
            </w:tcPrChange>
          </w:tcPr>
          <w:p w14:paraId="716CE0F9" w14:textId="77777777" w:rsidR="00125C74" w:rsidRDefault="00125C74" w:rsidP="00BF7AF7">
            <w:pPr>
              <w:rPr>
                <w:lang w:val="en-US"/>
              </w:rPr>
            </w:pPr>
          </w:p>
        </w:tc>
      </w:tr>
      <w:tr w:rsidR="00125C74" w14:paraId="7C3CA5A1"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66"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67" w:author="Hans-Peter Hutter" w:date="2018-12-21T14:53:00Z">
            <w:trPr>
              <w:trHeight w:val="1134"/>
            </w:trPr>
          </w:trPrChange>
        </w:trPr>
        <w:tc>
          <w:tcPr>
            <w:tcW w:w="5159" w:type="dxa"/>
            <w:tcPrChange w:id="68" w:author="Hans-Peter Hutter" w:date="2018-12-21T14:53:00Z">
              <w:tcPr>
                <w:tcW w:w="5159" w:type="dxa"/>
              </w:tcPr>
            </w:tcPrChange>
          </w:tcPr>
          <w:p w14:paraId="013AD6F9" w14:textId="0100D8F1" w:rsidR="00125C74" w:rsidRDefault="009344D2" w:rsidP="00BF7AF7">
            <w:pPr>
              <w:rPr>
                <w:lang w:val="en-US"/>
              </w:rPr>
            </w:pPr>
            <w:r>
              <w:rPr>
                <w:lang w:val="en-US"/>
              </w:rPr>
              <w:t>Philippe Joye, HES-SO</w:t>
            </w:r>
          </w:p>
        </w:tc>
        <w:tc>
          <w:tcPr>
            <w:tcW w:w="5160" w:type="dxa"/>
            <w:tcPrChange w:id="69" w:author="Hans-Peter Hutter" w:date="2018-12-21T14:53:00Z">
              <w:tcPr>
                <w:tcW w:w="5160" w:type="dxa"/>
              </w:tcPr>
            </w:tcPrChange>
          </w:tcPr>
          <w:p w14:paraId="4955D0EB" w14:textId="77777777" w:rsidR="00125C74" w:rsidRDefault="00125C74" w:rsidP="00BF7AF7">
            <w:pPr>
              <w:rPr>
                <w:lang w:val="en-US"/>
              </w:rPr>
            </w:pPr>
          </w:p>
        </w:tc>
      </w:tr>
      <w:tr w:rsidR="00125C74" w14:paraId="338216A2"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70"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71" w:author="Hans-Peter Hutter" w:date="2018-12-21T14:53:00Z">
            <w:trPr>
              <w:trHeight w:val="1134"/>
            </w:trPr>
          </w:trPrChange>
        </w:trPr>
        <w:tc>
          <w:tcPr>
            <w:tcW w:w="5159" w:type="dxa"/>
            <w:tcPrChange w:id="72" w:author="Hans-Peter Hutter" w:date="2018-12-21T14:53:00Z">
              <w:tcPr>
                <w:tcW w:w="5159" w:type="dxa"/>
              </w:tcPr>
            </w:tcPrChange>
          </w:tcPr>
          <w:p w14:paraId="3DAB0A20" w14:textId="188F57F1" w:rsidR="00125C74" w:rsidRDefault="009344D2" w:rsidP="00BF7AF7">
            <w:pPr>
              <w:rPr>
                <w:lang w:val="en-US"/>
              </w:rPr>
            </w:pPr>
            <w:r>
              <w:rPr>
                <w:lang w:val="en-US"/>
              </w:rPr>
              <w:t>Rolf Gasenzer, BFH</w:t>
            </w:r>
          </w:p>
        </w:tc>
        <w:tc>
          <w:tcPr>
            <w:tcW w:w="5160" w:type="dxa"/>
            <w:tcPrChange w:id="73" w:author="Hans-Peter Hutter" w:date="2018-12-21T14:53:00Z">
              <w:tcPr>
                <w:tcW w:w="5160" w:type="dxa"/>
              </w:tcPr>
            </w:tcPrChange>
          </w:tcPr>
          <w:p w14:paraId="65B0322F" w14:textId="77777777" w:rsidR="00125C74" w:rsidRDefault="00125C74" w:rsidP="00BF7AF7">
            <w:pPr>
              <w:rPr>
                <w:lang w:val="en-US"/>
              </w:rPr>
            </w:pPr>
          </w:p>
        </w:tc>
      </w:tr>
      <w:tr w:rsidR="00125C74" w14:paraId="09F09B0F" w14:textId="77777777" w:rsidTr="0061635A">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Change w:id="74" w:author="Hans-Peter Hutter" w:date="2018-12-21T14:53:00Z">
            <w:tblPrEx>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blPrExChange>
        </w:tblPrEx>
        <w:trPr>
          <w:trHeight w:val="1134"/>
          <w:trPrChange w:id="75" w:author="Hans-Peter Hutter" w:date="2018-12-21T14:53:00Z">
            <w:trPr>
              <w:trHeight w:val="1134"/>
            </w:trPr>
          </w:trPrChange>
        </w:trPr>
        <w:tc>
          <w:tcPr>
            <w:tcW w:w="5159" w:type="dxa"/>
            <w:tcPrChange w:id="76" w:author="Hans-Peter Hutter" w:date="2018-12-21T14:53:00Z">
              <w:tcPr>
                <w:tcW w:w="5159" w:type="dxa"/>
              </w:tcPr>
            </w:tcPrChange>
          </w:tcPr>
          <w:p w14:paraId="20AB0B5C" w14:textId="4E2D697B" w:rsidR="00125C74" w:rsidRDefault="009344D2" w:rsidP="00BF7AF7">
            <w:pPr>
              <w:rPr>
                <w:lang w:val="en-US"/>
              </w:rPr>
            </w:pPr>
            <w:r>
              <w:rPr>
                <w:lang w:val="en-US"/>
              </w:rPr>
              <w:t>Laurent Metzger, FHO</w:t>
            </w:r>
          </w:p>
        </w:tc>
        <w:tc>
          <w:tcPr>
            <w:tcW w:w="5160" w:type="dxa"/>
            <w:tcPrChange w:id="77" w:author="Hans-Peter Hutter" w:date="2018-12-21T14:53:00Z">
              <w:tcPr>
                <w:tcW w:w="5160" w:type="dxa"/>
              </w:tcPr>
            </w:tcPrChange>
          </w:tcPr>
          <w:p w14:paraId="5CDF9F56" w14:textId="77777777" w:rsidR="00125C74" w:rsidRDefault="00125C74" w:rsidP="00BF7AF7">
            <w:pPr>
              <w:rPr>
                <w:lang w:val="en-US"/>
              </w:rPr>
            </w:pPr>
          </w:p>
        </w:tc>
      </w:tr>
    </w:tbl>
    <w:p w14:paraId="6E7948BE" w14:textId="77777777" w:rsidR="00125C74" w:rsidRDefault="00125C74" w:rsidP="00BF7AF7">
      <w:pPr>
        <w:rPr>
          <w:lang w:val="en-US"/>
        </w:rPr>
      </w:pPr>
    </w:p>
    <w:p w14:paraId="4E258E2A" w14:textId="11CBAE5D" w:rsidR="005E4527" w:rsidRDefault="005E4527" w:rsidP="00BF7AF7">
      <w:pPr>
        <w:rPr>
          <w:lang w:val="en-US"/>
        </w:rPr>
      </w:pPr>
    </w:p>
    <w:p w14:paraId="4DECD5BD" w14:textId="11D09718" w:rsidR="005E4527" w:rsidRDefault="005E4527" w:rsidP="00BF7AF7">
      <w:pPr>
        <w:rPr>
          <w:lang w:val="en-US"/>
        </w:rPr>
      </w:pPr>
    </w:p>
    <w:p w14:paraId="0A41289F" w14:textId="77777777" w:rsidR="005E4527" w:rsidRDefault="005E4527" w:rsidP="00BF7AF7">
      <w:pPr>
        <w:rPr>
          <w:lang w:val="en-US"/>
        </w:rPr>
      </w:pPr>
    </w:p>
    <w:p w14:paraId="58870F8D" w14:textId="77777777" w:rsidR="006510A3" w:rsidRPr="00BF7AF7" w:rsidRDefault="006510A3" w:rsidP="00BF7AF7">
      <w:pPr>
        <w:rPr>
          <w:lang w:val="en-US"/>
        </w:rPr>
      </w:pPr>
    </w:p>
    <w:p w14:paraId="506C74A8" w14:textId="77777777" w:rsidR="001B1495" w:rsidRPr="003359BC" w:rsidRDefault="001B1495" w:rsidP="001B1495">
      <w:pPr>
        <w:pStyle w:val="Titre1"/>
        <w:pageBreakBefore w:val="0"/>
        <w:ind w:left="709" w:hanging="709"/>
      </w:pPr>
      <w:r>
        <w:lastRenderedPageBreak/>
        <w:t>Beschluss</w:t>
      </w:r>
      <w:r w:rsidR="00BC33EC">
        <w:t xml:space="preserve"> I </w:t>
      </w:r>
      <w:r w:rsidR="00BC33EC" w:rsidRPr="00BC33EC">
        <w:rPr>
          <w:i/>
        </w:rPr>
        <w:t>Resolution</w:t>
      </w:r>
    </w:p>
    <w:p w14:paraId="6BC4221A" w14:textId="77777777" w:rsidR="006510A3" w:rsidRPr="00661910" w:rsidRDefault="006510A3" w:rsidP="006510A3">
      <w:pPr>
        <w:rPr>
          <w:lang w:val="en-US"/>
        </w:rPr>
      </w:pPr>
      <w:r w:rsidRPr="00661910">
        <w:rPr>
          <w:lang w:val="en-US"/>
        </w:rPr>
        <w:t xml:space="preserve">Vom Leitungsausschuss (LA) beschlossen am I </w:t>
      </w:r>
      <w:r w:rsidRPr="00661910">
        <w:rPr>
          <w:i/>
          <w:lang w:val="en-US"/>
        </w:rPr>
        <w:t>Decided by the board members on</w:t>
      </w:r>
      <w:r w:rsidRPr="00661910">
        <w:rPr>
          <w:lang w:val="en-US"/>
        </w:rPr>
        <w:t xml:space="preserve">: </w:t>
      </w:r>
    </w:p>
    <w:p w14:paraId="5E5D2DD0" w14:textId="77777777" w:rsidR="00BC33EC" w:rsidRDefault="00BC33EC" w:rsidP="001B1495">
      <w:pPr>
        <w:rPr>
          <w:lang w:val="en-US"/>
        </w:rPr>
      </w:pPr>
    </w:p>
    <w:p w14:paraId="37B373D5" w14:textId="77777777" w:rsidR="006510A3" w:rsidRDefault="00F72A85" w:rsidP="001B1495">
      <w:pPr>
        <w:rPr>
          <w:lang w:val="en-US"/>
        </w:rPr>
      </w:pPr>
      <w:r>
        <w:rPr>
          <w:lang w:val="en-US"/>
        </w:rPr>
        <w:t>For the board:</w:t>
      </w:r>
    </w:p>
    <w:p w14:paraId="7A6F8219" w14:textId="77777777" w:rsidR="00F72A85" w:rsidRPr="000E3B14" w:rsidRDefault="00F72A85" w:rsidP="001B1495">
      <w:pPr>
        <w:rPr>
          <w:lang w:val="en-US"/>
        </w:rPr>
      </w:pPr>
    </w:p>
    <w:p w14:paraId="22DF037A" w14:textId="77777777" w:rsidR="00BC33EC" w:rsidRPr="000E3B14" w:rsidRDefault="00BC33EC" w:rsidP="00BC33EC">
      <w:pPr>
        <w:pBdr>
          <w:bottom w:val="single" w:sz="4" w:space="1" w:color="auto"/>
        </w:pBdr>
        <w:rPr>
          <w:lang w:val="en-US"/>
        </w:rPr>
      </w:pPr>
    </w:p>
    <w:p w14:paraId="609525AD" w14:textId="77777777" w:rsidR="00BC33EC" w:rsidRPr="00F72A85" w:rsidRDefault="00BC33EC" w:rsidP="00F72A85">
      <w:pPr>
        <w:tabs>
          <w:tab w:val="left" w:pos="5103"/>
        </w:tabs>
        <w:rPr>
          <w:color w:val="808080" w:themeColor="background1" w:themeShade="80"/>
        </w:rPr>
      </w:pPr>
      <w:r w:rsidRPr="00F72A85">
        <w:rPr>
          <w:color w:val="808080" w:themeColor="background1" w:themeShade="80"/>
        </w:rPr>
        <w:t>Ort, Datum</w:t>
      </w:r>
      <w:r w:rsidR="00455A66" w:rsidRPr="00F72A85">
        <w:rPr>
          <w:color w:val="808080" w:themeColor="background1" w:themeShade="80"/>
        </w:rPr>
        <w:t xml:space="preserve"> I </w:t>
      </w:r>
      <w:r w:rsidR="00455A66" w:rsidRPr="00F72A85">
        <w:rPr>
          <w:i/>
          <w:color w:val="808080" w:themeColor="background1" w:themeShade="80"/>
        </w:rPr>
        <w:t>place, date</w:t>
      </w:r>
      <w:r w:rsidR="00F72A85" w:rsidRPr="00F72A85">
        <w:rPr>
          <w:i/>
          <w:color w:val="808080" w:themeColor="background1" w:themeShade="80"/>
        </w:rPr>
        <w:tab/>
      </w:r>
      <w:r w:rsidR="000B231C">
        <w:rPr>
          <w:i/>
          <w:color w:val="808080" w:themeColor="background1" w:themeShade="80"/>
        </w:rPr>
        <w:t>Signature</w:t>
      </w:r>
      <w:r w:rsidR="00F72A85">
        <w:rPr>
          <w:i/>
          <w:color w:val="808080" w:themeColor="background1" w:themeShade="80"/>
        </w:rPr>
        <w:t xml:space="preserve"> </w:t>
      </w:r>
      <w:r w:rsidR="000B231C">
        <w:rPr>
          <w:i/>
          <w:color w:val="808080" w:themeColor="background1" w:themeShade="80"/>
        </w:rPr>
        <w:t>Chairman board (</w:t>
      </w:r>
      <w:r w:rsidR="00F72A85" w:rsidRPr="00F72A85">
        <w:rPr>
          <w:i/>
          <w:color w:val="808080" w:themeColor="background1" w:themeShade="80"/>
        </w:rPr>
        <w:t>L</w:t>
      </w:r>
      <w:r w:rsidR="000B231C">
        <w:rPr>
          <w:i/>
          <w:color w:val="808080" w:themeColor="background1" w:themeShade="80"/>
        </w:rPr>
        <w:t>A)</w:t>
      </w:r>
    </w:p>
    <w:p w14:paraId="54D34D31" w14:textId="77777777" w:rsidR="006510A3" w:rsidRPr="00F72A85" w:rsidRDefault="006510A3" w:rsidP="001B1495"/>
    <w:sectPr w:rsidR="006510A3" w:rsidRPr="00F72A85" w:rsidSect="00CF7AB7">
      <w:headerReference w:type="default" r:id="rId9"/>
      <w:footerReference w:type="default" r:id="rId10"/>
      <w:pgSz w:w="11907" w:h="16840" w:code="9"/>
      <w:pgMar w:top="1701" w:right="567" w:bottom="1134" w:left="1021" w:header="709" w:footer="454"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8C68D6" w14:textId="77777777" w:rsidR="00930D28" w:rsidRDefault="00930D28">
      <w:r>
        <w:separator/>
      </w:r>
    </w:p>
    <w:p w14:paraId="509E9E87" w14:textId="77777777" w:rsidR="00930D28" w:rsidRDefault="00930D28"/>
    <w:p w14:paraId="70347124" w14:textId="77777777" w:rsidR="00930D28" w:rsidRDefault="00930D28"/>
    <w:p w14:paraId="26E55296" w14:textId="77777777" w:rsidR="00930D28" w:rsidRDefault="00930D28"/>
  </w:endnote>
  <w:endnote w:type="continuationSeparator" w:id="0">
    <w:p w14:paraId="3AB977A8" w14:textId="77777777" w:rsidR="00930D28" w:rsidRDefault="00930D28">
      <w:r>
        <w:continuationSeparator/>
      </w:r>
    </w:p>
    <w:p w14:paraId="7830313C" w14:textId="77777777" w:rsidR="00930D28" w:rsidRDefault="00930D28"/>
    <w:p w14:paraId="6BDDB664" w14:textId="77777777" w:rsidR="00930D28" w:rsidRDefault="00930D28"/>
    <w:p w14:paraId="33AB143D" w14:textId="77777777" w:rsidR="00930D28" w:rsidRDefault="00930D28"/>
  </w:endnote>
  <w:endnote w:type="continuationNotice" w:id="1">
    <w:p w14:paraId="7E22EAB5" w14:textId="77777777" w:rsidR="00930D28" w:rsidRDefault="00930D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C85C61" w14:textId="77777777" w:rsidR="00F1519D" w:rsidRPr="003565BF" w:rsidRDefault="00F1519D" w:rsidP="003565BF">
    <w:pPr>
      <w:spacing w:after="0"/>
      <w:rPr>
        <w:sz w:val="10"/>
        <w:szCs w:val="10"/>
      </w:rPr>
    </w:pPr>
  </w:p>
  <w:tbl>
    <w:tblPr>
      <w:tblW w:w="5000" w:type="pct"/>
      <w:tblBorders>
        <w:top w:val="single" w:sz="4" w:space="0" w:color="auto"/>
      </w:tblBorders>
      <w:tblLayout w:type="fixed"/>
      <w:tblCellMar>
        <w:left w:w="0" w:type="dxa"/>
        <w:right w:w="0" w:type="dxa"/>
      </w:tblCellMar>
      <w:tblLook w:val="0000" w:firstRow="0" w:lastRow="0" w:firstColumn="0" w:lastColumn="0" w:noHBand="0" w:noVBand="0"/>
    </w:tblPr>
    <w:tblGrid>
      <w:gridCol w:w="4396"/>
      <w:gridCol w:w="1558"/>
      <w:gridCol w:w="4365"/>
    </w:tblGrid>
    <w:tr w:rsidR="00A62D5B" w14:paraId="458D608A" w14:textId="77777777" w:rsidTr="00DA6465">
      <w:trPr>
        <w:cantSplit/>
        <w:trHeight w:val="362"/>
      </w:trPr>
      <w:tc>
        <w:tcPr>
          <w:tcW w:w="2130" w:type="pct"/>
        </w:tcPr>
        <w:p w14:paraId="408CC0D7" w14:textId="0AEC7F5D" w:rsidR="00A62D5B" w:rsidRPr="009D5490" w:rsidRDefault="00DA6465" w:rsidP="00DD7008">
          <w:pPr>
            <w:pStyle w:val="FusszeileNEU"/>
            <w:tabs>
              <w:tab w:val="left" w:pos="567"/>
            </w:tabs>
            <w:rPr>
              <w:lang w:val="en-US"/>
            </w:rPr>
          </w:pPr>
          <w:r w:rsidRPr="009D5490">
            <w:rPr>
              <w:lang w:val="en-US"/>
            </w:rPr>
            <w:t>Dok</w:t>
          </w:r>
          <w:r w:rsidR="00120CAD" w:rsidRPr="009D5490">
            <w:rPr>
              <w:lang w:val="en-US"/>
            </w:rPr>
            <w:t>:</w:t>
          </w:r>
          <w:r w:rsidR="00223E4B">
            <w:rPr>
              <w:noProof/>
            </w:rPr>
            <w:fldChar w:fldCharType="begin"/>
          </w:r>
          <w:r w:rsidR="00223E4B" w:rsidRPr="009D5490">
            <w:rPr>
              <w:noProof/>
              <w:lang w:val="en-US"/>
            </w:rPr>
            <w:instrText xml:space="preserve"> FILENAME  \* MERGEFORMAT </w:instrText>
          </w:r>
          <w:r w:rsidR="00223E4B">
            <w:rPr>
              <w:noProof/>
            </w:rPr>
            <w:fldChar w:fldCharType="separate"/>
          </w:r>
          <w:r w:rsidR="00953021">
            <w:rPr>
              <w:noProof/>
              <w:lang w:val="en-US"/>
            </w:rPr>
            <w:t>ApplicationProfileDescr_PCO_</w:t>
          </w:r>
          <w:del w:id="78" w:author="Hans-Peter Hutter" w:date="2018-12-21T14:53:00Z">
            <w:r w:rsidR="006D464D">
              <w:rPr>
                <w:noProof/>
                <w:lang w:val="en-US"/>
              </w:rPr>
              <w:delText>CS_v10</w:delText>
            </w:r>
          </w:del>
          <w:ins w:id="79" w:author="Hans-Peter Hutter" w:date="2018-12-21T14:53:00Z">
            <w:r w:rsidR="00953021">
              <w:rPr>
                <w:noProof/>
                <w:lang w:val="en-US"/>
              </w:rPr>
              <w:t>V</w:t>
            </w:r>
            <w:r w:rsidR="00170A38">
              <w:rPr>
                <w:noProof/>
                <w:lang w:val="en-US"/>
              </w:rPr>
              <w:t>10</w:t>
            </w:r>
            <w:r w:rsidR="00953021">
              <w:rPr>
                <w:noProof/>
                <w:lang w:val="en-US"/>
              </w:rPr>
              <w:t>_181</w:t>
            </w:r>
            <w:r w:rsidR="00170A38">
              <w:rPr>
                <w:noProof/>
                <w:lang w:val="en-US"/>
              </w:rPr>
              <w:t>220</w:t>
            </w:r>
          </w:ins>
          <w:r w:rsidR="00953021">
            <w:rPr>
              <w:noProof/>
              <w:lang w:val="en-US"/>
            </w:rPr>
            <w:t>.docx</w:t>
          </w:r>
          <w:r w:rsidR="00223E4B">
            <w:rPr>
              <w:noProof/>
            </w:rPr>
            <w:fldChar w:fldCharType="end"/>
          </w:r>
          <w:r w:rsidR="00A62D5B" w:rsidRPr="009D5490">
            <w:rPr>
              <w:lang w:val="en-US"/>
            </w:rPr>
            <w:br/>
          </w:r>
          <w:r w:rsidR="00702AE5" w:rsidRPr="009D5490">
            <w:rPr>
              <w:lang w:val="en-US"/>
            </w:rPr>
            <w:t xml:space="preserve">Stand: </w:t>
          </w:r>
          <w:r w:rsidR="005530CC">
            <w:rPr>
              <w:lang w:val="en-US"/>
            </w:rPr>
            <w:t>2</w:t>
          </w:r>
          <w:ins w:id="80" w:author="Hans-Peter Hutter" w:date="2018-12-21T15:08:00Z">
            <w:r w:rsidR="00D55968">
              <w:rPr>
                <w:lang w:val="en-US"/>
              </w:rPr>
              <w:t>0</w:t>
            </w:r>
          </w:ins>
          <w:del w:id="81" w:author="Hans-Peter Hutter" w:date="2018-12-21T14:55:00Z">
            <w:r w:rsidR="00170A38" w:rsidDel="000B0C4E">
              <w:rPr>
                <w:lang w:val="en-US"/>
              </w:rPr>
              <w:delText>0</w:delText>
            </w:r>
          </w:del>
          <w:r w:rsidR="00DD7008" w:rsidRPr="009D5490">
            <w:rPr>
              <w:lang w:val="en-US"/>
            </w:rPr>
            <w:t>.1</w:t>
          </w:r>
          <w:r w:rsidR="00170A38">
            <w:rPr>
              <w:lang w:val="en-US"/>
            </w:rPr>
            <w:t>2</w:t>
          </w:r>
          <w:r w:rsidR="00DD7008" w:rsidRPr="009D5490">
            <w:rPr>
              <w:lang w:val="en-US"/>
            </w:rPr>
            <w:t>.2018</w:t>
          </w:r>
        </w:p>
      </w:tc>
      <w:tc>
        <w:tcPr>
          <w:tcW w:w="755" w:type="pct"/>
        </w:tcPr>
        <w:p w14:paraId="72CEDC82" w14:textId="77777777" w:rsidR="00A62D5B" w:rsidRPr="009D5490" w:rsidRDefault="00A62D5B" w:rsidP="00D22B72">
          <w:pPr>
            <w:pStyle w:val="Aenderungsdatum"/>
            <w:jc w:val="center"/>
            <w:rPr>
              <w:b w:val="0"/>
              <w:sz w:val="16"/>
              <w:lang w:val="en-US"/>
            </w:rPr>
          </w:pPr>
        </w:p>
      </w:tc>
      <w:tc>
        <w:tcPr>
          <w:tcW w:w="2115" w:type="pct"/>
        </w:tcPr>
        <w:p w14:paraId="04EE505B" w14:textId="56078399" w:rsidR="00A62D5B" w:rsidRPr="00A60F3E" w:rsidRDefault="00A62D5B" w:rsidP="00C356B7">
          <w:pPr>
            <w:pStyle w:val="FusszeileNEU"/>
            <w:jc w:val="right"/>
            <w:rPr>
              <w:rStyle w:val="charFett"/>
              <w:b w:val="0"/>
            </w:rPr>
          </w:pPr>
          <w:r w:rsidRPr="00A60F3E">
            <w:rPr>
              <w:rStyle w:val="charFett"/>
              <w:b w:val="0"/>
            </w:rPr>
            <w:t xml:space="preserve">Seite </w:t>
          </w:r>
          <w:r w:rsidR="00720A7D" w:rsidRPr="00A60F3E">
            <w:rPr>
              <w:rStyle w:val="charFett"/>
              <w:b w:val="0"/>
            </w:rPr>
            <w:fldChar w:fldCharType="begin"/>
          </w:r>
          <w:r w:rsidRPr="00A60F3E">
            <w:rPr>
              <w:rStyle w:val="charFett"/>
              <w:b w:val="0"/>
            </w:rPr>
            <w:instrText xml:space="preserve"> PAGE  \* MERGEFORMAT </w:instrText>
          </w:r>
          <w:r w:rsidR="00720A7D" w:rsidRPr="00A60F3E">
            <w:rPr>
              <w:rStyle w:val="charFett"/>
              <w:b w:val="0"/>
            </w:rPr>
            <w:fldChar w:fldCharType="separate"/>
          </w:r>
          <w:r w:rsidR="002D3FF3">
            <w:rPr>
              <w:rStyle w:val="charFett"/>
              <w:b w:val="0"/>
              <w:noProof/>
            </w:rPr>
            <w:t>2</w:t>
          </w:r>
          <w:r w:rsidR="00720A7D" w:rsidRPr="00A60F3E">
            <w:rPr>
              <w:rStyle w:val="charFett"/>
              <w:b w:val="0"/>
            </w:rPr>
            <w:fldChar w:fldCharType="end"/>
          </w:r>
          <w:r w:rsidRPr="00A60F3E">
            <w:rPr>
              <w:rStyle w:val="charFett"/>
              <w:b w:val="0"/>
            </w:rPr>
            <w:t>/</w:t>
          </w:r>
          <w:r w:rsidR="00223E4B">
            <w:rPr>
              <w:rStyle w:val="charFett"/>
              <w:b w:val="0"/>
              <w:noProof/>
            </w:rPr>
            <w:fldChar w:fldCharType="begin"/>
          </w:r>
          <w:r w:rsidR="00223E4B">
            <w:rPr>
              <w:rStyle w:val="charFett"/>
              <w:b w:val="0"/>
              <w:noProof/>
            </w:rPr>
            <w:instrText xml:space="preserve"> NUMPAGES  \* MERGEFORMAT </w:instrText>
          </w:r>
          <w:r w:rsidR="00223E4B">
            <w:rPr>
              <w:rStyle w:val="charFett"/>
              <w:b w:val="0"/>
              <w:noProof/>
            </w:rPr>
            <w:fldChar w:fldCharType="separate"/>
          </w:r>
          <w:r w:rsidR="002D3FF3">
            <w:rPr>
              <w:rStyle w:val="charFett"/>
              <w:b w:val="0"/>
              <w:noProof/>
            </w:rPr>
            <w:t>7</w:t>
          </w:r>
          <w:r w:rsidR="00223E4B">
            <w:rPr>
              <w:rStyle w:val="charFett"/>
              <w:b w:val="0"/>
              <w:noProof/>
            </w:rPr>
            <w:fldChar w:fldCharType="end"/>
          </w:r>
          <w:r w:rsidRPr="00A60F3E">
            <w:rPr>
              <w:rStyle w:val="charFett"/>
              <w:b w:val="0"/>
            </w:rPr>
            <w:br/>
          </w:r>
          <w:r w:rsidR="00D01625">
            <w:rPr>
              <w:rStyle w:val="charFett"/>
              <w:b w:val="0"/>
            </w:rPr>
            <w:t>MSE</w:t>
          </w:r>
          <w:r w:rsidRPr="00A60F3E">
            <w:rPr>
              <w:rStyle w:val="charFett"/>
              <w:b w:val="0"/>
            </w:rPr>
            <w:t xml:space="preserve"> / </w:t>
          </w:r>
          <w:r w:rsidR="00120CAD">
            <w:rPr>
              <w:rStyle w:val="charFett"/>
              <w:b w:val="0"/>
            </w:rPr>
            <w:t>KG</w:t>
          </w:r>
          <w:r w:rsidR="0097381B">
            <w:rPr>
              <w:rStyle w:val="charFett"/>
              <w:b w:val="0"/>
            </w:rPr>
            <w:t>A</w:t>
          </w:r>
          <w:r w:rsidR="00C356B7">
            <w:rPr>
              <w:rStyle w:val="charFett"/>
              <w:b w:val="0"/>
            </w:rPr>
            <w:t xml:space="preserve"> </w:t>
          </w:r>
        </w:p>
      </w:tc>
    </w:tr>
  </w:tbl>
  <w:p w14:paraId="5BBD71C9" w14:textId="77777777" w:rsidR="00F1519D" w:rsidRPr="003565BF" w:rsidRDefault="00F1519D" w:rsidP="003565BF">
    <w:pPr>
      <w:pStyle w:val="FusszeileNEU"/>
      <w:spacing w:before="0" w:after="0"/>
      <w:rPr>
        <w:sz w:val="10"/>
        <w:szCs w:val="1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5CEB6" w14:textId="77777777" w:rsidR="00930D28" w:rsidRDefault="00930D28">
      <w:r>
        <w:separator/>
      </w:r>
    </w:p>
    <w:p w14:paraId="00380D6A" w14:textId="77777777" w:rsidR="00930D28" w:rsidRDefault="00930D28"/>
    <w:p w14:paraId="01674133" w14:textId="77777777" w:rsidR="00930D28" w:rsidRDefault="00930D28"/>
    <w:p w14:paraId="713D0303" w14:textId="77777777" w:rsidR="00930D28" w:rsidRDefault="00930D28"/>
  </w:footnote>
  <w:footnote w:type="continuationSeparator" w:id="0">
    <w:p w14:paraId="2731DC57" w14:textId="77777777" w:rsidR="00930D28" w:rsidRDefault="00930D28">
      <w:r>
        <w:continuationSeparator/>
      </w:r>
    </w:p>
    <w:p w14:paraId="3EDECEB2" w14:textId="77777777" w:rsidR="00930D28" w:rsidRDefault="00930D28"/>
    <w:p w14:paraId="04AC5B62" w14:textId="77777777" w:rsidR="00930D28" w:rsidRDefault="00930D28"/>
    <w:p w14:paraId="633A7479" w14:textId="77777777" w:rsidR="00930D28" w:rsidRDefault="00930D28"/>
  </w:footnote>
  <w:footnote w:type="continuationNotice" w:id="1">
    <w:p w14:paraId="2EAA1F14" w14:textId="77777777" w:rsidR="00930D28" w:rsidRDefault="00930D28">
      <w:pPr>
        <w:spacing w:after="0"/>
      </w:pPr>
    </w:p>
  </w:footnote>
  <w:footnote w:id="2">
    <w:p w14:paraId="1A17E8A2" w14:textId="77777777" w:rsidR="00067F46" w:rsidRDefault="00067F46" w:rsidP="00067F46">
      <w:pPr>
        <w:pStyle w:val="Notedebasdepage"/>
      </w:pPr>
      <w:r>
        <w:rPr>
          <w:rStyle w:val="Appelnotedebasdep"/>
        </w:rPr>
        <w:footnoteRef/>
      </w:r>
      <w:r>
        <w:t xml:space="preserve"> siwssICT</w:t>
      </w:r>
      <w:r w:rsidRPr="00A3680A">
        <w:t xml:space="preserve"> Schweizerischer Verband der Informations- und Kommunikationstechnologie: Berufe der ICT, Informations- und Kommunikati</w:t>
      </w:r>
      <w:r>
        <w:t>onstechnologien, 9. Auflage 2017</w:t>
      </w:r>
    </w:p>
  </w:footnote>
  <w:footnote w:id="3">
    <w:p w14:paraId="7546AF4D" w14:textId="7952AEDB" w:rsidR="007E46B1" w:rsidRDefault="007E46B1">
      <w:pPr>
        <w:pStyle w:val="Notedebasdepage"/>
      </w:pPr>
      <w:ins w:id="11" w:author="Hans-Peter Hutter" w:date="2018-12-21T14:53:00Z">
        <w:r>
          <w:rPr>
            <w:rStyle w:val="Appelnotedebasdep"/>
          </w:rPr>
          <w:footnoteRef/>
        </w:r>
        <w:r>
          <w:t xml:space="preserve"> </w:t>
        </w:r>
        <w:r w:rsidR="00191424">
          <w:t xml:space="preserve">There exist different UAS specific names of the BSc in Computer Science </w:t>
        </w:r>
      </w:ins>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4" w:space="0" w:color="auto"/>
      </w:tblBorders>
      <w:tblLayout w:type="fixed"/>
      <w:tblCellMar>
        <w:left w:w="0" w:type="dxa"/>
        <w:right w:w="0" w:type="dxa"/>
      </w:tblCellMar>
      <w:tblLook w:val="0000" w:firstRow="0" w:lastRow="0" w:firstColumn="0" w:lastColumn="0" w:noHBand="0" w:noVBand="0"/>
    </w:tblPr>
    <w:tblGrid>
      <w:gridCol w:w="2819"/>
      <w:gridCol w:w="4681"/>
      <w:gridCol w:w="2819"/>
    </w:tblGrid>
    <w:tr w:rsidR="00041ADF" w:rsidRPr="00B668E2" w14:paraId="2CFC5996" w14:textId="77777777" w:rsidTr="00702AE5">
      <w:trPr>
        <w:cantSplit/>
        <w:trHeight w:val="875"/>
      </w:trPr>
      <w:tc>
        <w:tcPr>
          <w:tcW w:w="1366" w:type="pct"/>
        </w:tcPr>
        <w:p w14:paraId="1570349C" w14:textId="77777777" w:rsidR="00041ADF" w:rsidRPr="004D5721" w:rsidRDefault="00D01625" w:rsidP="00D01625">
          <w:pPr>
            <w:spacing w:before="80" w:after="0"/>
            <w:rPr>
              <w:lang w:val="en-US"/>
            </w:rPr>
          </w:pPr>
          <w:r>
            <w:rPr>
              <w:noProof/>
              <w:lang w:val="fr-FR" w:eastAsia="fr-FR"/>
            </w:rPr>
            <w:drawing>
              <wp:inline distT="0" distB="0" distL="0" distR="0" wp14:anchorId="2862D607" wp14:editId="72B99552">
                <wp:extent cx="1790065" cy="16065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E_PANTO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0065" cy="160655"/>
                        </a:xfrm>
                        <a:prstGeom prst="rect">
                          <a:avLst/>
                        </a:prstGeom>
                      </pic:spPr>
                    </pic:pic>
                  </a:graphicData>
                </a:graphic>
              </wp:inline>
            </w:drawing>
          </w:r>
        </w:p>
      </w:tc>
      <w:tc>
        <w:tcPr>
          <w:tcW w:w="2268" w:type="pct"/>
        </w:tcPr>
        <w:sdt>
          <w:sdtPr>
            <w:rPr>
              <w:b/>
              <w:noProof/>
              <w:sz w:val="24"/>
              <w:szCs w:val="24"/>
              <w:lang w:val="en-US"/>
            </w:rPr>
            <w:alias w:val="Title"/>
            <w:id w:val="95938489"/>
            <w:dataBinding w:prefixMappings="xmlns:ns0='http://purl.org/dc/elements/1.1/' xmlns:ns1='http://schemas.openxmlformats.org/package/2006/metadata/core-properties' " w:xpath="/ns1:coreProperties[1]/ns0:title[1]" w:storeItemID="{6C3C8BC8-F283-45AE-878A-BAB7291924A1}"/>
            <w:text/>
          </w:sdtPr>
          <w:sdtEndPr/>
          <w:sdtContent>
            <w:p w14:paraId="0C9F0FAE" w14:textId="77777777" w:rsidR="00041ADF" w:rsidRPr="00C171E7" w:rsidRDefault="00C171E7" w:rsidP="009B57DE">
              <w:pPr>
                <w:pStyle w:val="KopfzeileNEU"/>
                <w:spacing w:before="80"/>
                <w:ind w:left="-5" w:right="-66"/>
                <w:jc w:val="center"/>
                <w:rPr>
                  <w:b/>
                  <w:noProof/>
                  <w:sz w:val="24"/>
                  <w:szCs w:val="24"/>
                </w:rPr>
              </w:pPr>
              <w:r>
                <w:rPr>
                  <w:b/>
                  <w:noProof/>
                  <w:sz w:val="24"/>
                  <w:szCs w:val="24"/>
                </w:rPr>
                <w:t xml:space="preserve">ANTRAG </w:t>
              </w:r>
              <w:r w:rsidR="00120CAD">
                <w:rPr>
                  <w:b/>
                  <w:noProof/>
                  <w:sz w:val="24"/>
                  <w:szCs w:val="24"/>
                </w:rPr>
                <w:t>Profilbeschreibungen</w:t>
              </w:r>
              <w:r>
                <w:rPr>
                  <w:b/>
                  <w:noProof/>
                  <w:sz w:val="24"/>
                  <w:szCs w:val="24"/>
                </w:rPr>
                <w:t xml:space="preserve"> APPLICATION</w:t>
              </w:r>
              <w:r w:rsidR="00BF7AF7">
                <w:rPr>
                  <w:b/>
                  <w:noProof/>
                  <w:sz w:val="24"/>
                  <w:szCs w:val="24"/>
                </w:rPr>
                <w:t xml:space="preserve"> FORM</w:t>
              </w:r>
              <w:r>
                <w:rPr>
                  <w:b/>
                  <w:noProof/>
                  <w:sz w:val="24"/>
                  <w:szCs w:val="24"/>
                </w:rPr>
                <w:t xml:space="preserve"> Profile description</w:t>
              </w:r>
            </w:p>
          </w:sdtContent>
        </w:sdt>
        <w:p w14:paraId="4D2932DE" w14:textId="77777777" w:rsidR="00041ADF" w:rsidRDefault="006D40ED" w:rsidP="009B57DE">
          <w:pPr>
            <w:pStyle w:val="KopfzeileNEU"/>
            <w:spacing w:before="80"/>
            <w:ind w:left="-5" w:right="-66"/>
            <w:jc w:val="center"/>
            <w:rPr>
              <w:noProof/>
              <w:sz w:val="18"/>
              <w:szCs w:val="18"/>
              <w:lang w:val="en-US"/>
            </w:rPr>
          </w:pPr>
          <w:r>
            <w:rPr>
              <w:noProof/>
              <w:sz w:val="18"/>
              <w:szCs w:val="18"/>
              <w:lang w:val="en-US"/>
            </w:rPr>
            <w:t>Computer Science</w:t>
          </w:r>
        </w:p>
        <w:p w14:paraId="40915261" w14:textId="77777777" w:rsidR="006D40ED" w:rsidRPr="00113C0A" w:rsidRDefault="006D40ED" w:rsidP="009B57DE">
          <w:pPr>
            <w:pStyle w:val="KopfzeileNEU"/>
            <w:spacing w:before="80"/>
            <w:ind w:left="-5" w:right="-66"/>
            <w:jc w:val="center"/>
            <w:rPr>
              <w:noProof/>
              <w:sz w:val="18"/>
              <w:szCs w:val="18"/>
              <w:lang w:val="en-US"/>
            </w:rPr>
          </w:pPr>
        </w:p>
      </w:tc>
      <w:tc>
        <w:tcPr>
          <w:tcW w:w="1366" w:type="pct"/>
        </w:tcPr>
        <w:p w14:paraId="22122403" w14:textId="77777777" w:rsidR="001856AF" w:rsidRPr="00203B62" w:rsidRDefault="001856AF" w:rsidP="009B57DE">
          <w:pPr>
            <w:spacing w:before="80" w:after="0"/>
            <w:jc w:val="right"/>
            <w:rPr>
              <w:b/>
              <w:sz w:val="24"/>
            </w:rPr>
          </w:pPr>
        </w:p>
      </w:tc>
    </w:tr>
  </w:tbl>
  <w:p w14:paraId="6805A8CE" w14:textId="1EF880F9" w:rsidR="00F1519D" w:rsidRPr="00B668E2" w:rsidRDefault="00F1519D">
    <w:pPr>
      <w:rPr>
        <w:sz w:val="6"/>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172671E"/>
    <w:lvl w:ilvl="0">
      <w:start w:val="1"/>
      <w:numFmt w:val="decimal"/>
      <w:pStyle w:val="Titre1"/>
      <w:lvlText w:val="%1"/>
      <w:legacy w:legacy="1" w:legacySpace="144" w:legacyIndent="0"/>
      <w:lvlJc w:val="left"/>
    </w:lvl>
    <w:lvl w:ilvl="1">
      <w:start w:val="1"/>
      <w:numFmt w:val="decimal"/>
      <w:pStyle w:val="Titre2"/>
      <w:lvlText w:val="%1.%2"/>
      <w:legacy w:legacy="1" w:legacySpace="144" w:legacyIndent="0"/>
      <w:lvlJc w:val="left"/>
    </w:lvl>
    <w:lvl w:ilvl="2">
      <w:start w:val="1"/>
      <w:numFmt w:val="decimal"/>
      <w:pStyle w:val="Titre3"/>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8C06D09"/>
    <w:multiLevelType w:val="multilevel"/>
    <w:tmpl w:val="19342BB6"/>
    <w:numStyleLink w:val="Nummerierung"/>
  </w:abstractNum>
  <w:abstractNum w:abstractNumId="2" w15:restartNumberingAfterBreak="0">
    <w:nsid w:val="0A5C2813"/>
    <w:multiLevelType w:val="hybridMultilevel"/>
    <w:tmpl w:val="C21A0E96"/>
    <w:lvl w:ilvl="0" w:tplc="865050E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A8825A4"/>
    <w:multiLevelType w:val="hybridMultilevel"/>
    <w:tmpl w:val="7F8A324E"/>
    <w:lvl w:ilvl="0" w:tplc="E9C032CA">
      <w:start w:val="1"/>
      <w:numFmt w:val="bullet"/>
      <w:lvlText w:val=""/>
      <w:lvlJc w:val="left"/>
      <w:pPr>
        <w:ind w:left="360" w:hanging="360"/>
      </w:pPr>
      <w:rPr>
        <w:rFonts w:ascii="Wingdings" w:hAnsi="Wingdings"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0EBC61DE"/>
    <w:multiLevelType w:val="hybridMultilevel"/>
    <w:tmpl w:val="779AAA66"/>
    <w:lvl w:ilvl="0" w:tplc="DD7A2DA6">
      <w:start w:val="1"/>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0F172183"/>
    <w:multiLevelType w:val="hybridMultilevel"/>
    <w:tmpl w:val="CD523E1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2F04162"/>
    <w:multiLevelType w:val="hybridMultilevel"/>
    <w:tmpl w:val="11D80DFC"/>
    <w:lvl w:ilvl="0" w:tplc="F0C8F0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4E96326"/>
    <w:multiLevelType w:val="multilevel"/>
    <w:tmpl w:val="19342BB6"/>
    <w:numStyleLink w:val="Nummerierung"/>
  </w:abstractNum>
  <w:abstractNum w:abstractNumId="8" w15:restartNumberingAfterBreak="0">
    <w:nsid w:val="18AA630B"/>
    <w:multiLevelType w:val="hybridMultilevel"/>
    <w:tmpl w:val="97C6F2DA"/>
    <w:lvl w:ilvl="0" w:tplc="0BD2D01E">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270A6A81"/>
    <w:multiLevelType w:val="hybridMultilevel"/>
    <w:tmpl w:val="F5508666"/>
    <w:lvl w:ilvl="0" w:tplc="A5B6CD06">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F5171CB"/>
    <w:multiLevelType w:val="multilevel"/>
    <w:tmpl w:val="19342BB6"/>
    <w:numStyleLink w:val="Nummerierung"/>
  </w:abstractNum>
  <w:abstractNum w:abstractNumId="11" w15:restartNumberingAfterBreak="0">
    <w:nsid w:val="33BD16C5"/>
    <w:multiLevelType w:val="multilevel"/>
    <w:tmpl w:val="19342BB6"/>
    <w:styleLink w:val="Nummerierung"/>
    <w:lvl w:ilvl="0">
      <w:start w:val="1"/>
      <w:numFmt w:val="decimal"/>
      <w:lvlText w:val="%1."/>
      <w:lvlJc w:val="left"/>
      <w:pPr>
        <w:tabs>
          <w:tab w:val="num" w:pos="3572"/>
        </w:tabs>
        <w:ind w:left="709" w:hanging="352"/>
      </w:pPr>
      <w:rPr>
        <w:rFonts w:hint="default"/>
      </w:rPr>
    </w:lvl>
    <w:lvl w:ilvl="1">
      <w:start w:val="1"/>
      <w:numFmt w:val="lowerLetter"/>
      <w:lvlText w:val="%2."/>
      <w:lvlJc w:val="left"/>
      <w:pPr>
        <w:tabs>
          <w:tab w:val="num" w:pos="1429"/>
        </w:tabs>
        <w:ind w:left="1066" w:hanging="357"/>
      </w:pPr>
      <w:rPr>
        <w:rFonts w:hint="default"/>
      </w:rPr>
    </w:lvl>
    <w:lvl w:ilvl="2">
      <w:start w:val="1"/>
      <w:numFmt w:val="bullet"/>
      <w:lvlText w:val=""/>
      <w:lvlJc w:val="left"/>
      <w:pPr>
        <w:tabs>
          <w:tab w:val="num" w:pos="1429"/>
        </w:tabs>
        <w:ind w:left="1066" w:hanging="357"/>
      </w:pPr>
      <w:rPr>
        <w:rFonts w:ascii="Symbol" w:hAnsi="Symbol" w:hint="default"/>
        <w:color w:val="auto"/>
      </w:rPr>
    </w:lvl>
    <w:lvl w:ilvl="3">
      <w:start w:val="1"/>
      <w:numFmt w:val="bullet"/>
      <w:lvlText w:val="▪"/>
      <w:lvlJc w:val="left"/>
      <w:pPr>
        <w:tabs>
          <w:tab w:val="num" w:pos="1900"/>
        </w:tabs>
        <w:ind w:left="1900" w:hanging="471"/>
      </w:pPr>
      <w:rPr>
        <w:rFonts w:ascii="Times New Roman" w:hAnsi="Times New Roman" w:cs="Times New Roman" w:hint="default"/>
        <w:color w:val="auto"/>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12" w15:restartNumberingAfterBreak="0">
    <w:nsid w:val="3B6C6B75"/>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4577242"/>
    <w:multiLevelType w:val="hybridMultilevel"/>
    <w:tmpl w:val="5726D50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7FF388D"/>
    <w:multiLevelType w:val="hybridMultilevel"/>
    <w:tmpl w:val="6FEAF8AC"/>
    <w:lvl w:ilvl="0" w:tplc="0807000F">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A851271"/>
    <w:multiLevelType w:val="multilevel"/>
    <w:tmpl w:val="AD1E0D38"/>
    <w:numStyleLink w:val="Aufzhlung"/>
  </w:abstractNum>
  <w:abstractNum w:abstractNumId="16" w15:restartNumberingAfterBreak="0">
    <w:nsid w:val="507E3861"/>
    <w:multiLevelType w:val="hybridMultilevel"/>
    <w:tmpl w:val="5C745BF2"/>
    <w:lvl w:ilvl="0" w:tplc="08070011">
      <w:start w:val="1"/>
      <w:numFmt w:val="decimal"/>
      <w:lvlText w:val="%1)"/>
      <w:lvlJc w:val="left"/>
      <w:pPr>
        <w:ind w:left="1069" w:hanging="360"/>
      </w:pPr>
    </w:lvl>
    <w:lvl w:ilvl="1" w:tplc="08070019" w:tentative="1">
      <w:start w:val="1"/>
      <w:numFmt w:val="lowerLetter"/>
      <w:lvlText w:val="%2."/>
      <w:lvlJc w:val="left"/>
      <w:pPr>
        <w:ind w:left="1789" w:hanging="360"/>
      </w:pPr>
    </w:lvl>
    <w:lvl w:ilvl="2" w:tplc="0807001B" w:tentative="1">
      <w:start w:val="1"/>
      <w:numFmt w:val="lowerRoman"/>
      <w:lvlText w:val="%3."/>
      <w:lvlJc w:val="right"/>
      <w:pPr>
        <w:ind w:left="2509" w:hanging="180"/>
      </w:pPr>
    </w:lvl>
    <w:lvl w:ilvl="3" w:tplc="0807000F" w:tentative="1">
      <w:start w:val="1"/>
      <w:numFmt w:val="decimal"/>
      <w:lvlText w:val="%4."/>
      <w:lvlJc w:val="left"/>
      <w:pPr>
        <w:ind w:left="3229" w:hanging="360"/>
      </w:pPr>
    </w:lvl>
    <w:lvl w:ilvl="4" w:tplc="08070019" w:tentative="1">
      <w:start w:val="1"/>
      <w:numFmt w:val="lowerLetter"/>
      <w:lvlText w:val="%5."/>
      <w:lvlJc w:val="left"/>
      <w:pPr>
        <w:ind w:left="3949" w:hanging="360"/>
      </w:pPr>
    </w:lvl>
    <w:lvl w:ilvl="5" w:tplc="0807001B" w:tentative="1">
      <w:start w:val="1"/>
      <w:numFmt w:val="lowerRoman"/>
      <w:lvlText w:val="%6."/>
      <w:lvlJc w:val="right"/>
      <w:pPr>
        <w:ind w:left="4669" w:hanging="180"/>
      </w:pPr>
    </w:lvl>
    <w:lvl w:ilvl="6" w:tplc="0807000F" w:tentative="1">
      <w:start w:val="1"/>
      <w:numFmt w:val="decimal"/>
      <w:lvlText w:val="%7."/>
      <w:lvlJc w:val="left"/>
      <w:pPr>
        <w:ind w:left="5389" w:hanging="360"/>
      </w:pPr>
    </w:lvl>
    <w:lvl w:ilvl="7" w:tplc="08070019" w:tentative="1">
      <w:start w:val="1"/>
      <w:numFmt w:val="lowerLetter"/>
      <w:lvlText w:val="%8."/>
      <w:lvlJc w:val="left"/>
      <w:pPr>
        <w:ind w:left="6109" w:hanging="360"/>
      </w:pPr>
    </w:lvl>
    <w:lvl w:ilvl="8" w:tplc="0807001B" w:tentative="1">
      <w:start w:val="1"/>
      <w:numFmt w:val="lowerRoman"/>
      <w:lvlText w:val="%9."/>
      <w:lvlJc w:val="right"/>
      <w:pPr>
        <w:ind w:left="6829" w:hanging="180"/>
      </w:pPr>
    </w:lvl>
  </w:abstractNum>
  <w:abstractNum w:abstractNumId="17" w15:restartNumberingAfterBreak="0">
    <w:nsid w:val="569B4AD7"/>
    <w:multiLevelType w:val="hybridMultilevel"/>
    <w:tmpl w:val="C180F1FC"/>
    <w:lvl w:ilvl="0" w:tplc="08070011">
      <w:start w:val="1"/>
      <w:numFmt w:val="decimal"/>
      <w:lvlText w:val="%1)"/>
      <w:lvlJc w:val="left"/>
      <w:pPr>
        <w:ind w:left="720" w:hanging="360"/>
      </w:pPr>
      <w:rPr>
        <w:rFonts w:hint="default"/>
      </w:rPr>
    </w:lvl>
    <w:lvl w:ilvl="1" w:tplc="08070011">
      <w:start w:val="1"/>
      <w:numFmt w:val="decimal"/>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599D3761"/>
    <w:multiLevelType w:val="hybridMultilevel"/>
    <w:tmpl w:val="6AAA8F00"/>
    <w:lvl w:ilvl="0" w:tplc="F1A4E97A">
      <w:start w:val="1"/>
      <w:numFmt w:val="bullet"/>
      <w:lvlText w:val=""/>
      <w:lvlJc w:val="left"/>
      <w:pPr>
        <w:ind w:left="360" w:hanging="360"/>
      </w:pPr>
      <w:rPr>
        <w:rFonts w:ascii="Wingdings" w:hAnsi="Wingdings" w:hint="default"/>
        <w:color w:val="auto"/>
        <w:u w:color="808080" w:themeColor="background1" w:themeShade="80"/>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5D5E1698"/>
    <w:multiLevelType w:val="hybridMultilevel"/>
    <w:tmpl w:val="56DA728A"/>
    <w:lvl w:ilvl="0" w:tplc="52D29B74">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EED0052"/>
    <w:multiLevelType w:val="hybridMultilevel"/>
    <w:tmpl w:val="8CC0297E"/>
    <w:lvl w:ilvl="0" w:tplc="08070017">
      <w:start w:val="1"/>
      <w:numFmt w:val="lowerLetter"/>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5FCD7AA1"/>
    <w:multiLevelType w:val="multilevel"/>
    <w:tmpl w:val="19342BB6"/>
    <w:numStyleLink w:val="Nummerierung"/>
  </w:abstractNum>
  <w:abstractNum w:abstractNumId="22" w15:restartNumberingAfterBreak="0">
    <w:nsid w:val="62534FEB"/>
    <w:multiLevelType w:val="multilevel"/>
    <w:tmpl w:val="AD1E0D38"/>
    <w:numStyleLink w:val="Aufzhlung"/>
  </w:abstractNum>
  <w:abstractNum w:abstractNumId="23" w15:restartNumberingAfterBreak="0">
    <w:nsid w:val="66C31B12"/>
    <w:multiLevelType w:val="multilevel"/>
    <w:tmpl w:val="AD1E0D38"/>
    <w:styleLink w:val="Aufzhlung"/>
    <w:lvl w:ilvl="0">
      <w:start w:val="1"/>
      <w:numFmt w:val="bullet"/>
      <w:lvlText w:val=""/>
      <w:lvlJc w:val="left"/>
      <w:pPr>
        <w:tabs>
          <w:tab w:val="num" w:pos="360"/>
        </w:tabs>
        <w:ind w:left="709" w:hanging="352"/>
      </w:pPr>
      <w:rPr>
        <w:rFonts w:ascii="Symbol" w:hAnsi="Symbol" w:hint="default"/>
        <w:color w:val="auto"/>
      </w:rPr>
    </w:lvl>
    <w:lvl w:ilvl="1">
      <w:start w:val="1"/>
      <w:numFmt w:val="bullet"/>
      <w:lvlText w:val="▪"/>
      <w:lvlJc w:val="left"/>
      <w:pPr>
        <w:tabs>
          <w:tab w:val="num" w:pos="720"/>
        </w:tabs>
        <w:ind w:left="1066" w:hanging="357"/>
      </w:pPr>
      <w:rPr>
        <w:rFonts w:ascii="Arial" w:hAnsi="Arial" w:hint="default"/>
      </w:rPr>
    </w:lvl>
    <w:lvl w:ilvl="2">
      <w:start w:val="1"/>
      <w:numFmt w:val="bullet"/>
      <w:lvlText w:val="▫"/>
      <w:lvlJc w:val="left"/>
      <w:pPr>
        <w:tabs>
          <w:tab w:val="num" w:pos="1080"/>
        </w:tabs>
        <w:ind w:left="1440" w:hanging="374"/>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75E80817"/>
    <w:multiLevelType w:val="hybridMultilevel"/>
    <w:tmpl w:val="F4F03758"/>
    <w:lvl w:ilvl="0" w:tplc="0807000F">
      <w:start w:val="1"/>
      <w:numFmt w:val="decimal"/>
      <w:lvlText w:val="%1."/>
      <w:lvlJc w:val="left"/>
      <w:pPr>
        <w:ind w:left="360" w:hanging="360"/>
      </w:pPr>
      <w:rPr>
        <w:rFont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5" w15:restartNumberingAfterBreak="0">
    <w:nsid w:val="770B3C33"/>
    <w:multiLevelType w:val="hybridMultilevel"/>
    <w:tmpl w:val="B9CC736C"/>
    <w:lvl w:ilvl="0" w:tplc="DD7A2DA6">
      <w:start w:val="1"/>
      <w:numFmt w:val="bullet"/>
      <w:lvlText w:val="-"/>
      <w:lvlJc w:val="left"/>
      <w:pPr>
        <w:ind w:left="720" w:hanging="360"/>
      </w:pPr>
      <w:rPr>
        <w:rFonts w:ascii="Arial" w:eastAsia="Times New Roman"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CB03EB1"/>
    <w:multiLevelType w:val="hybridMultilevel"/>
    <w:tmpl w:val="872624C8"/>
    <w:lvl w:ilvl="0" w:tplc="CD7A819E">
      <w:start w:val="1"/>
      <w:numFmt w:val="bullet"/>
      <w:lvlText w:val=""/>
      <w:lvlJc w:val="left"/>
      <w:pPr>
        <w:ind w:left="360" w:hanging="360"/>
      </w:pPr>
      <w:rPr>
        <w:rFonts w:ascii="Wingdings" w:hAnsi="Wingdings" w:hint="default"/>
        <w:color w:val="auto"/>
        <w:u w:color="7F7F7F" w:themeColor="text1" w:themeTint="80"/>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0"/>
  </w:num>
  <w:num w:numId="2">
    <w:abstractNumId w:val="21"/>
  </w:num>
  <w:num w:numId="3">
    <w:abstractNumId w:val="23"/>
  </w:num>
  <w:num w:numId="4">
    <w:abstractNumId w:val="22"/>
  </w:num>
  <w:num w:numId="5">
    <w:abstractNumId w:val="11"/>
  </w:num>
  <w:num w:numId="6">
    <w:abstractNumId w:val="15"/>
  </w:num>
  <w:num w:numId="7">
    <w:abstractNumId w:val="1"/>
  </w:num>
  <w:num w:numId="8">
    <w:abstractNumId w:val="10"/>
  </w:num>
  <w:num w:numId="9">
    <w:abstractNumId w:val="7"/>
  </w:num>
  <w:num w:numId="10">
    <w:abstractNumId w:val="23"/>
  </w:num>
  <w:num w:numId="11">
    <w:abstractNumId w:val="11"/>
  </w:num>
  <w:num w:numId="12">
    <w:abstractNumId w:val="25"/>
  </w:num>
  <w:num w:numId="13">
    <w:abstractNumId w:val="4"/>
  </w:num>
  <w:num w:numId="14">
    <w:abstractNumId w:val="8"/>
  </w:num>
  <w:num w:numId="15">
    <w:abstractNumId w:val="20"/>
  </w:num>
  <w:num w:numId="16">
    <w:abstractNumId w:val="14"/>
  </w:num>
  <w:num w:numId="17">
    <w:abstractNumId w:val="12"/>
  </w:num>
  <w:num w:numId="18">
    <w:abstractNumId w:val="16"/>
  </w:num>
  <w:num w:numId="19">
    <w:abstractNumId w:val="17"/>
  </w:num>
  <w:num w:numId="20">
    <w:abstractNumId w:val="0"/>
  </w:num>
  <w:num w:numId="21">
    <w:abstractNumId w:val="19"/>
  </w:num>
  <w:num w:numId="22">
    <w:abstractNumId w:val="9"/>
  </w:num>
  <w:num w:numId="23">
    <w:abstractNumId w:val="2"/>
  </w:num>
  <w:num w:numId="24">
    <w:abstractNumId w:val="0"/>
  </w:num>
  <w:num w:numId="25">
    <w:abstractNumId w:val="0"/>
  </w:num>
  <w:num w:numId="26">
    <w:abstractNumId w:val="0"/>
  </w:num>
  <w:num w:numId="27">
    <w:abstractNumId w:val="0"/>
  </w:num>
  <w:num w:numId="28">
    <w:abstractNumId w:val="0"/>
  </w:num>
  <w:num w:numId="29">
    <w:abstractNumId w:val="13"/>
  </w:num>
  <w:num w:numId="30">
    <w:abstractNumId w:val="24"/>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3"/>
  </w:num>
  <w:num w:numId="40">
    <w:abstractNumId w:val="6"/>
  </w:num>
  <w:num w:numId="41">
    <w:abstractNumId w:val="18"/>
  </w:num>
  <w:num w:numId="42">
    <w:abstractNumId w:val="26"/>
  </w:num>
  <w:num w:numId="43">
    <w:abstractNumId w:val="5"/>
  </w:num>
  <w:numIdMacAtCleanup w:val="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ns-Peter Hutter">
    <w15:presenceInfo w15:providerId="Windows Live" w15:userId="962e15c58332ce4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fr-CH" w:vendorID="64" w:dllVersion="6" w:nlCheck="1" w:checkStyle="1"/>
  <w:activeWritingStyle w:appName="MSWord" w:lang="de-CH"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de-CH" w:vendorID="64" w:dllVersion="0" w:nlCheck="1" w:checkStyle="0"/>
  <w:activeWritingStyle w:appName="MSWord" w:lang="de-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formatting="1" w:enforcement="0"/>
  <w:defaultTabStop w:val="709"/>
  <w:autoHyphenation/>
  <w:hyphenationZone w:val="425"/>
  <w:drawingGridHorizontalSpacing w:val="284"/>
  <w:drawingGridVerticalSpacing w:val="284"/>
  <w:displayHorizontalDrawingGridEvery w:val="0"/>
  <w:displayVerticalDrawingGridEvery w:val="0"/>
  <w:noPunctuationKerning/>
  <w:characterSpacingControl w:val="doNotCompress"/>
  <w:hdrShapeDefaults>
    <o:shapedefaults v:ext="edit" spidmax="4097" fillcolor="white" strokecolor="#5f5f5f">
      <v:fill color="white"/>
      <v:stroke color="#5f5f5f"/>
      <v:textbox style="mso-fit-shape-to-text:t" inset="1mm,0,1mm,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4A0"/>
    <w:rsid w:val="000031EF"/>
    <w:rsid w:val="00012A3F"/>
    <w:rsid w:val="00012A59"/>
    <w:rsid w:val="0001386B"/>
    <w:rsid w:val="00013AC6"/>
    <w:rsid w:val="00017B12"/>
    <w:rsid w:val="000206E1"/>
    <w:rsid w:val="00023A5A"/>
    <w:rsid w:val="00032C82"/>
    <w:rsid w:val="0003381A"/>
    <w:rsid w:val="000353E0"/>
    <w:rsid w:val="00035926"/>
    <w:rsid w:val="00040535"/>
    <w:rsid w:val="00041ADF"/>
    <w:rsid w:val="00041ED2"/>
    <w:rsid w:val="0004567F"/>
    <w:rsid w:val="000472E5"/>
    <w:rsid w:val="00053320"/>
    <w:rsid w:val="00053855"/>
    <w:rsid w:val="00056C77"/>
    <w:rsid w:val="00065BE5"/>
    <w:rsid w:val="00067F46"/>
    <w:rsid w:val="00071FB2"/>
    <w:rsid w:val="000727BA"/>
    <w:rsid w:val="000740D7"/>
    <w:rsid w:val="00075F6F"/>
    <w:rsid w:val="00076B26"/>
    <w:rsid w:val="00076BFD"/>
    <w:rsid w:val="00081AD0"/>
    <w:rsid w:val="00081D5A"/>
    <w:rsid w:val="00083E00"/>
    <w:rsid w:val="00083FF7"/>
    <w:rsid w:val="0008565C"/>
    <w:rsid w:val="00092E2E"/>
    <w:rsid w:val="000A14F3"/>
    <w:rsid w:val="000A28EA"/>
    <w:rsid w:val="000A2B08"/>
    <w:rsid w:val="000A6D61"/>
    <w:rsid w:val="000B0C4E"/>
    <w:rsid w:val="000B231C"/>
    <w:rsid w:val="000C3ED7"/>
    <w:rsid w:val="000C6EE0"/>
    <w:rsid w:val="000D0DF5"/>
    <w:rsid w:val="000D1777"/>
    <w:rsid w:val="000D43FD"/>
    <w:rsid w:val="000D442D"/>
    <w:rsid w:val="000D4E16"/>
    <w:rsid w:val="000D6134"/>
    <w:rsid w:val="000D6580"/>
    <w:rsid w:val="000D7A4A"/>
    <w:rsid w:val="000E16DD"/>
    <w:rsid w:val="000E3B14"/>
    <w:rsid w:val="000F11BF"/>
    <w:rsid w:val="000F45B4"/>
    <w:rsid w:val="0010048E"/>
    <w:rsid w:val="001005DD"/>
    <w:rsid w:val="00103191"/>
    <w:rsid w:val="00104980"/>
    <w:rsid w:val="00104B26"/>
    <w:rsid w:val="00105FF4"/>
    <w:rsid w:val="00106BFB"/>
    <w:rsid w:val="00113659"/>
    <w:rsid w:val="00113C0A"/>
    <w:rsid w:val="0011589D"/>
    <w:rsid w:val="00120CAD"/>
    <w:rsid w:val="001211E0"/>
    <w:rsid w:val="00125C74"/>
    <w:rsid w:val="001272F5"/>
    <w:rsid w:val="001274EC"/>
    <w:rsid w:val="00131D70"/>
    <w:rsid w:val="00132133"/>
    <w:rsid w:val="0013300D"/>
    <w:rsid w:val="00143BFD"/>
    <w:rsid w:val="001506D6"/>
    <w:rsid w:val="00153869"/>
    <w:rsid w:val="00153C39"/>
    <w:rsid w:val="00161008"/>
    <w:rsid w:val="001621F3"/>
    <w:rsid w:val="00163907"/>
    <w:rsid w:val="001644C8"/>
    <w:rsid w:val="001648D0"/>
    <w:rsid w:val="00170A38"/>
    <w:rsid w:val="0017627D"/>
    <w:rsid w:val="00180A5D"/>
    <w:rsid w:val="001856AF"/>
    <w:rsid w:val="00186F40"/>
    <w:rsid w:val="00190964"/>
    <w:rsid w:val="00191424"/>
    <w:rsid w:val="00192D3E"/>
    <w:rsid w:val="00194658"/>
    <w:rsid w:val="00194FEC"/>
    <w:rsid w:val="00196F82"/>
    <w:rsid w:val="001A3F42"/>
    <w:rsid w:val="001B1495"/>
    <w:rsid w:val="001B178D"/>
    <w:rsid w:val="001B1F50"/>
    <w:rsid w:val="001B633E"/>
    <w:rsid w:val="001C3A0B"/>
    <w:rsid w:val="001D3509"/>
    <w:rsid w:val="001D73D1"/>
    <w:rsid w:val="001E1D17"/>
    <w:rsid w:val="001E5150"/>
    <w:rsid w:val="001E5517"/>
    <w:rsid w:val="001E6D2B"/>
    <w:rsid w:val="001E78D0"/>
    <w:rsid w:val="001E7C3B"/>
    <w:rsid w:val="001F507E"/>
    <w:rsid w:val="002024FB"/>
    <w:rsid w:val="00203B62"/>
    <w:rsid w:val="00223E4B"/>
    <w:rsid w:val="00227179"/>
    <w:rsid w:val="0022793E"/>
    <w:rsid w:val="00231D0A"/>
    <w:rsid w:val="00235B67"/>
    <w:rsid w:val="00236C69"/>
    <w:rsid w:val="002405C2"/>
    <w:rsid w:val="002460BB"/>
    <w:rsid w:val="00246656"/>
    <w:rsid w:val="00260F74"/>
    <w:rsid w:val="002649D3"/>
    <w:rsid w:val="00264B09"/>
    <w:rsid w:val="002660B8"/>
    <w:rsid w:val="002770C2"/>
    <w:rsid w:val="00280817"/>
    <w:rsid w:val="0028547E"/>
    <w:rsid w:val="002867B4"/>
    <w:rsid w:val="00287850"/>
    <w:rsid w:val="002A0A34"/>
    <w:rsid w:val="002A28A7"/>
    <w:rsid w:val="002A3BF6"/>
    <w:rsid w:val="002A4274"/>
    <w:rsid w:val="002B1541"/>
    <w:rsid w:val="002B4147"/>
    <w:rsid w:val="002B4BA2"/>
    <w:rsid w:val="002B61B2"/>
    <w:rsid w:val="002C1562"/>
    <w:rsid w:val="002C5D65"/>
    <w:rsid w:val="002D1C31"/>
    <w:rsid w:val="002D2AD1"/>
    <w:rsid w:val="002D3FF3"/>
    <w:rsid w:val="002D4C9E"/>
    <w:rsid w:val="002E3D04"/>
    <w:rsid w:val="002E53AA"/>
    <w:rsid w:val="002F1892"/>
    <w:rsid w:val="002F2641"/>
    <w:rsid w:val="002F31CD"/>
    <w:rsid w:val="002F65B6"/>
    <w:rsid w:val="00301C63"/>
    <w:rsid w:val="003025A3"/>
    <w:rsid w:val="00304034"/>
    <w:rsid w:val="00304BE8"/>
    <w:rsid w:val="003102EF"/>
    <w:rsid w:val="003170F4"/>
    <w:rsid w:val="003215FB"/>
    <w:rsid w:val="0032489B"/>
    <w:rsid w:val="00332264"/>
    <w:rsid w:val="0033270D"/>
    <w:rsid w:val="00333E89"/>
    <w:rsid w:val="00334F37"/>
    <w:rsid w:val="003359BC"/>
    <w:rsid w:val="0033677F"/>
    <w:rsid w:val="00346361"/>
    <w:rsid w:val="00347339"/>
    <w:rsid w:val="00351D43"/>
    <w:rsid w:val="003565BF"/>
    <w:rsid w:val="0035729F"/>
    <w:rsid w:val="00360B47"/>
    <w:rsid w:val="00372B7E"/>
    <w:rsid w:val="00372E76"/>
    <w:rsid w:val="00375471"/>
    <w:rsid w:val="00375691"/>
    <w:rsid w:val="00380F9B"/>
    <w:rsid w:val="00383EF2"/>
    <w:rsid w:val="00387E8E"/>
    <w:rsid w:val="00391FFC"/>
    <w:rsid w:val="0039448D"/>
    <w:rsid w:val="00394DD5"/>
    <w:rsid w:val="00395133"/>
    <w:rsid w:val="00396748"/>
    <w:rsid w:val="003A09AD"/>
    <w:rsid w:val="003B043C"/>
    <w:rsid w:val="003B268A"/>
    <w:rsid w:val="003B40C1"/>
    <w:rsid w:val="003B6491"/>
    <w:rsid w:val="003B7027"/>
    <w:rsid w:val="003C215D"/>
    <w:rsid w:val="003C2287"/>
    <w:rsid w:val="003C46DA"/>
    <w:rsid w:val="003C5D74"/>
    <w:rsid w:val="003D0838"/>
    <w:rsid w:val="003D22F4"/>
    <w:rsid w:val="003D44FA"/>
    <w:rsid w:val="003D4BC9"/>
    <w:rsid w:val="003E05E8"/>
    <w:rsid w:val="003E35CF"/>
    <w:rsid w:val="003E3F45"/>
    <w:rsid w:val="003E4DAD"/>
    <w:rsid w:val="003E64E7"/>
    <w:rsid w:val="003E6911"/>
    <w:rsid w:val="003F13AA"/>
    <w:rsid w:val="003F1614"/>
    <w:rsid w:val="003F1DC5"/>
    <w:rsid w:val="003F316B"/>
    <w:rsid w:val="003F37DB"/>
    <w:rsid w:val="00400CD6"/>
    <w:rsid w:val="00403E0A"/>
    <w:rsid w:val="0040612E"/>
    <w:rsid w:val="00406E78"/>
    <w:rsid w:val="004074DC"/>
    <w:rsid w:val="00415AD0"/>
    <w:rsid w:val="00416585"/>
    <w:rsid w:val="00425701"/>
    <w:rsid w:val="00425C65"/>
    <w:rsid w:val="00426179"/>
    <w:rsid w:val="00436955"/>
    <w:rsid w:val="00442A97"/>
    <w:rsid w:val="00443815"/>
    <w:rsid w:val="00446744"/>
    <w:rsid w:val="00455A66"/>
    <w:rsid w:val="00464C1E"/>
    <w:rsid w:val="00477798"/>
    <w:rsid w:val="004805F8"/>
    <w:rsid w:val="0048090C"/>
    <w:rsid w:val="00482A36"/>
    <w:rsid w:val="00485FB2"/>
    <w:rsid w:val="00486F61"/>
    <w:rsid w:val="00491C61"/>
    <w:rsid w:val="004921F1"/>
    <w:rsid w:val="00493B35"/>
    <w:rsid w:val="004A2724"/>
    <w:rsid w:val="004A28AB"/>
    <w:rsid w:val="004A4EA1"/>
    <w:rsid w:val="004A7904"/>
    <w:rsid w:val="004B24DE"/>
    <w:rsid w:val="004B5D22"/>
    <w:rsid w:val="004B606F"/>
    <w:rsid w:val="004B7C95"/>
    <w:rsid w:val="004C00E2"/>
    <w:rsid w:val="004C243B"/>
    <w:rsid w:val="004C33F1"/>
    <w:rsid w:val="004C67BA"/>
    <w:rsid w:val="004D04D0"/>
    <w:rsid w:val="004D4BEA"/>
    <w:rsid w:val="004D5721"/>
    <w:rsid w:val="004E65E0"/>
    <w:rsid w:val="004E7807"/>
    <w:rsid w:val="0050229F"/>
    <w:rsid w:val="00503156"/>
    <w:rsid w:val="0051168B"/>
    <w:rsid w:val="00512BFB"/>
    <w:rsid w:val="005130C5"/>
    <w:rsid w:val="0052020A"/>
    <w:rsid w:val="0052287F"/>
    <w:rsid w:val="00522ECE"/>
    <w:rsid w:val="00523225"/>
    <w:rsid w:val="00526BB4"/>
    <w:rsid w:val="00532BDA"/>
    <w:rsid w:val="00535541"/>
    <w:rsid w:val="0054224A"/>
    <w:rsid w:val="00546C90"/>
    <w:rsid w:val="005530CC"/>
    <w:rsid w:val="00562D82"/>
    <w:rsid w:val="00563CC5"/>
    <w:rsid w:val="00566BB2"/>
    <w:rsid w:val="00576EBA"/>
    <w:rsid w:val="00585D73"/>
    <w:rsid w:val="005920FC"/>
    <w:rsid w:val="005935AF"/>
    <w:rsid w:val="00597129"/>
    <w:rsid w:val="005A08D7"/>
    <w:rsid w:val="005B01E3"/>
    <w:rsid w:val="005B13A0"/>
    <w:rsid w:val="005B7D59"/>
    <w:rsid w:val="005D0782"/>
    <w:rsid w:val="005D467A"/>
    <w:rsid w:val="005D4A2D"/>
    <w:rsid w:val="005D4C6B"/>
    <w:rsid w:val="005E1AD9"/>
    <w:rsid w:val="005E1F73"/>
    <w:rsid w:val="005E4527"/>
    <w:rsid w:val="005F65F7"/>
    <w:rsid w:val="005F665E"/>
    <w:rsid w:val="00613463"/>
    <w:rsid w:val="00614BA9"/>
    <w:rsid w:val="006161FE"/>
    <w:rsid w:val="0061635A"/>
    <w:rsid w:val="0062098C"/>
    <w:rsid w:val="00621352"/>
    <w:rsid w:val="006216AB"/>
    <w:rsid w:val="006224F4"/>
    <w:rsid w:val="00622D4F"/>
    <w:rsid w:val="006240DC"/>
    <w:rsid w:val="006247D1"/>
    <w:rsid w:val="00626032"/>
    <w:rsid w:val="0063208F"/>
    <w:rsid w:val="006321CD"/>
    <w:rsid w:val="00634399"/>
    <w:rsid w:val="0063516A"/>
    <w:rsid w:val="00635DDD"/>
    <w:rsid w:val="00636360"/>
    <w:rsid w:val="0063738A"/>
    <w:rsid w:val="006510A3"/>
    <w:rsid w:val="00652FCE"/>
    <w:rsid w:val="00654501"/>
    <w:rsid w:val="00657A92"/>
    <w:rsid w:val="00660EEB"/>
    <w:rsid w:val="00661672"/>
    <w:rsid w:val="00661910"/>
    <w:rsid w:val="00663DC3"/>
    <w:rsid w:val="006660A9"/>
    <w:rsid w:val="00666BE2"/>
    <w:rsid w:val="00670519"/>
    <w:rsid w:val="00671EBB"/>
    <w:rsid w:val="00673D2F"/>
    <w:rsid w:val="006757B0"/>
    <w:rsid w:val="00680EB5"/>
    <w:rsid w:val="00683D38"/>
    <w:rsid w:val="006855DE"/>
    <w:rsid w:val="00690A46"/>
    <w:rsid w:val="00690EF9"/>
    <w:rsid w:val="006936E3"/>
    <w:rsid w:val="006941F1"/>
    <w:rsid w:val="00694D09"/>
    <w:rsid w:val="006A0C56"/>
    <w:rsid w:val="006A1913"/>
    <w:rsid w:val="006A3C83"/>
    <w:rsid w:val="006A4F5E"/>
    <w:rsid w:val="006A54FD"/>
    <w:rsid w:val="006A6A91"/>
    <w:rsid w:val="006A740B"/>
    <w:rsid w:val="006B0A21"/>
    <w:rsid w:val="006B1851"/>
    <w:rsid w:val="006B3283"/>
    <w:rsid w:val="006B638E"/>
    <w:rsid w:val="006B7375"/>
    <w:rsid w:val="006C0F8B"/>
    <w:rsid w:val="006C30CD"/>
    <w:rsid w:val="006C3296"/>
    <w:rsid w:val="006C501E"/>
    <w:rsid w:val="006C625B"/>
    <w:rsid w:val="006D1E71"/>
    <w:rsid w:val="006D4029"/>
    <w:rsid w:val="006D40ED"/>
    <w:rsid w:val="006D464D"/>
    <w:rsid w:val="006D653F"/>
    <w:rsid w:val="006D77ED"/>
    <w:rsid w:val="006E04A9"/>
    <w:rsid w:val="006E0C76"/>
    <w:rsid w:val="006E26EC"/>
    <w:rsid w:val="006F1E6E"/>
    <w:rsid w:val="006F1EE8"/>
    <w:rsid w:val="006F2665"/>
    <w:rsid w:val="006F41F0"/>
    <w:rsid w:val="006F5C91"/>
    <w:rsid w:val="006F5CF3"/>
    <w:rsid w:val="006F7D4D"/>
    <w:rsid w:val="00702AE5"/>
    <w:rsid w:val="00702D84"/>
    <w:rsid w:val="00706712"/>
    <w:rsid w:val="00706D15"/>
    <w:rsid w:val="00713A9A"/>
    <w:rsid w:val="00720765"/>
    <w:rsid w:val="00720A7D"/>
    <w:rsid w:val="00725173"/>
    <w:rsid w:val="0072547F"/>
    <w:rsid w:val="00726DEE"/>
    <w:rsid w:val="007433F1"/>
    <w:rsid w:val="0074793D"/>
    <w:rsid w:val="00752178"/>
    <w:rsid w:val="00756310"/>
    <w:rsid w:val="0075703E"/>
    <w:rsid w:val="00757AB9"/>
    <w:rsid w:val="00766B41"/>
    <w:rsid w:val="00770248"/>
    <w:rsid w:val="00770CB9"/>
    <w:rsid w:val="00783733"/>
    <w:rsid w:val="007841A8"/>
    <w:rsid w:val="007847C1"/>
    <w:rsid w:val="007869C2"/>
    <w:rsid w:val="00791100"/>
    <w:rsid w:val="00797416"/>
    <w:rsid w:val="007A36A4"/>
    <w:rsid w:val="007A3704"/>
    <w:rsid w:val="007A5AAC"/>
    <w:rsid w:val="007B03D6"/>
    <w:rsid w:val="007B0D67"/>
    <w:rsid w:val="007B378B"/>
    <w:rsid w:val="007B3E3A"/>
    <w:rsid w:val="007C5573"/>
    <w:rsid w:val="007D18E2"/>
    <w:rsid w:val="007D3258"/>
    <w:rsid w:val="007D74B0"/>
    <w:rsid w:val="007E11A8"/>
    <w:rsid w:val="007E46B1"/>
    <w:rsid w:val="007E480F"/>
    <w:rsid w:val="007F27AF"/>
    <w:rsid w:val="007F3C66"/>
    <w:rsid w:val="00800E69"/>
    <w:rsid w:val="00804A82"/>
    <w:rsid w:val="00807782"/>
    <w:rsid w:val="00821325"/>
    <w:rsid w:val="00821B35"/>
    <w:rsid w:val="00822316"/>
    <w:rsid w:val="00825FC2"/>
    <w:rsid w:val="00826F6F"/>
    <w:rsid w:val="00827D75"/>
    <w:rsid w:val="00830A9A"/>
    <w:rsid w:val="00831DDB"/>
    <w:rsid w:val="00831F63"/>
    <w:rsid w:val="00832BCF"/>
    <w:rsid w:val="00834001"/>
    <w:rsid w:val="00834E67"/>
    <w:rsid w:val="00836EA8"/>
    <w:rsid w:val="008434FB"/>
    <w:rsid w:val="0084407E"/>
    <w:rsid w:val="00850EF7"/>
    <w:rsid w:val="008518D9"/>
    <w:rsid w:val="00852510"/>
    <w:rsid w:val="00854367"/>
    <w:rsid w:val="008570BB"/>
    <w:rsid w:val="00857712"/>
    <w:rsid w:val="00857BD7"/>
    <w:rsid w:val="00857F45"/>
    <w:rsid w:val="00860BE5"/>
    <w:rsid w:val="008673A7"/>
    <w:rsid w:val="00871A08"/>
    <w:rsid w:val="00872557"/>
    <w:rsid w:val="008728CA"/>
    <w:rsid w:val="008739BB"/>
    <w:rsid w:val="00875DE5"/>
    <w:rsid w:val="00883B5B"/>
    <w:rsid w:val="00885630"/>
    <w:rsid w:val="00885F4F"/>
    <w:rsid w:val="00886770"/>
    <w:rsid w:val="00891659"/>
    <w:rsid w:val="0089601B"/>
    <w:rsid w:val="00897CE3"/>
    <w:rsid w:val="008A040C"/>
    <w:rsid w:val="008A04A9"/>
    <w:rsid w:val="008A310B"/>
    <w:rsid w:val="008B41AA"/>
    <w:rsid w:val="008B7C99"/>
    <w:rsid w:val="008C2628"/>
    <w:rsid w:val="008C5833"/>
    <w:rsid w:val="008C6D37"/>
    <w:rsid w:val="008D677A"/>
    <w:rsid w:val="008D678D"/>
    <w:rsid w:val="008E23C9"/>
    <w:rsid w:val="008E66FC"/>
    <w:rsid w:val="008F0BEB"/>
    <w:rsid w:val="008F1291"/>
    <w:rsid w:val="008F18E7"/>
    <w:rsid w:val="008F25A9"/>
    <w:rsid w:val="0091108A"/>
    <w:rsid w:val="009137C0"/>
    <w:rsid w:val="009146AA"/>
    <w:rsid w:val="00916A6B"/>
    <w:rsid w:val="009249CF"/>
    <w:rsid w:val="009272C6"/>
    <w:rsid w:val="00930D28"/>
    <w:rsid w:val="00933719"/>
    <w:rsid w:val="00933B33"/>
    <w:rsid w:val="009344D2"/>
    <w:rsid w:val="009365D8"/>
    <w:rsid w:val="009375D7"/>
    <w:rsid w:val="009420F0"/>
    <w:rsid w:val="00953021"/>
    <w:rsid w:val="0095395D"/>
    <w:rsid w:val="009645E8"/>
    <w:rsid w:val="0097381B"/>
    <w:rsid w:val="00981BD7"/>
    <w:rsid w:val="0099030B"/>
    <w:rsid w:val="009A3F64"/>
    <w:rsid w:val="009B4DAC"/>
    <w:rsid w:val="009B57DE"/>
    <w:rsid w:val="009C062A"/>
    <w:rsid w:val="009C27AC"/>
    <w:rsid w:val="009C3161"/>
    <w:rsid w:val="009C4146"/>
    <w:rsid w:val="009C5897"/>
    <w:rsid w:val="009C5B29"/>
    <w:rsid w:val="009D0D2E"/>
    <w:rsid w:val="009D25CE"/>
    <w:rsid w:val="009D5490"/>
    <w:rsid w:val="009D628F"/>
    <w:rsid w:val="009E1D6F"/>
    <w:rsid w:val="009E24BD"/>
    <w:rsid w:val="009E4B4C"/>
    <w:rsid w:val="009E70F7"/>
    <w:rsid w:val="00A028A8"/>
    <w:rsid w:val="00A062B7"/>
    <w:rsid w:val="00A06FDE"/>
    <w:rsid w:val="00A15A69"/>
    <w:rsid w:val="00A217BA"/>
    <w:rsid w:val="00A33A51"/>
    <w:rsid w:val="00A36901"/>
    <w:rsid w:val="00A4194D"/>
    <w:rsid w:val="00A42E63"/>
    <w:rsid w:val="00A43955"/>
    <w:rsid w:val="00A50BAF"/>
    <w:rsid w:val="00A57188"/>
    <w:rsid w:val="00A601C7"/>
    <w:rsid w:val="00A60F3E"/>
    <w:rsid w:val="00A62D5B"/>
    <w:rsid w:val="00A65A44"/>
    <w:rsid w:val="00A65C3B"/>
    <w:rsid w:val="00A66F02"/>
    <w:rsid w:val="00A6733D"/>
    <w:rsid w:val="00A7487B"/>
    <w:rsid w:val="00A770E0"/>
    <w:rsid w:val="00A77B8B"/>
    <w:rsid w:val="00A804B6"/>
    <w:rsid w:val="00A815E0"/>
    <w:rsid w:val="00A85391"/>
    <w:rsid w:val="00A853E4"/>
    <w:rsid w:val="00A95BFA"/>
    <w:rsid w:val="00AA5197"/>
    <w:rsid w:val="00AA6244"/>
    <w:rsid w:val="00AA65AD"/>
    <w:rsid w:val="00AA69A3"/>
    <w:rsid w:val="00AB0BEB"/>
    <w:rsid w:val="00AB4192"/>
    <w:rsid w:val="00AB457A"/>
    <w:rsid w:val="00AB6C67"/>
    <w:rsid w:val="00AC25B6"/>
    <w:rsid w:val="00AC45AF"/>
    <w:rsid w:val="00AC5B75"/>
    <w:rsid w:val="00AD08C7"/>
    <w:rsid w:val="00AD0DFB"/>
    <w:rsid w:val="00AD0FEF"/>
    <w:rsid w:val="00AE0EA5"/>
    <w:rsid w:val="00AE0FB0"/>
    <w:rsid w:val="00AE4C6B"/>
    <w:rsid w:val="00AF01D2"/>
    <w:rsid w:val="00AF237F"/>
    <w:rsid w:val="00AF2682"/>
    <w:rsid w:val="00AF4ECA"/>
    <w:rsid w:val="00AF5759"/>
    <w:rsid w:val="00AF6300"/>
    <w:rsid w:val="00B01A6C"/>
    <w:rsid w:val="00B02BA6"/>
    <w:rsid w:val="00B04B9D"/>
    <w:rsid w:val="00B10BAF"/>
    <w:rsid w:val="00B12028"/>
    <w:rsid w:val="00B13E57"/>
    <w:rsid w:val="00B14059"/>
    <w:rsid w:val="00B22366"/>
    <w:rsid w:val="00B35DAE"/>
    <w:rsid w:val="00B378C0"/>
    <w:rsid w:val="00B405B6"/>
    <w:rsid w:val="00B42ACF"/>
    <w:rsid w:val="00B4362D"/>
    <w:rsid w:val="00B54588"/>
    <w:rsid w:val="00B5680B"/>
    <w:rsid w:val="00B578CA"/>
    <w:rsid w:val="00B607EA"/>
    <w:rsid w:val="00B61978"/>
    <w:rsid w:val="00B64360"/>
    <w:rsid w:val="00B6504C"/>
    <w:rsid w:val="00B668E2"/>
    <w:rsid w:val="00B81FEE"/>
    <w:rsid w:val="00B820BE"/>
    <w:rsid w:val="00B9020B"/>
    <w:rsid w:val="00B915EB"/>
    <w:rsid w:val="00B92127"/>
    <w:rsid w:val="00B964BC"/>
    <w:rsid w:val="00BA385C"/>
    <w:rsid w:val="00BA4365"/>
    <w:rsid w:val="00BA531A"/>
    <w:rsid w:val="00BA69CB"/>
    <w:rsid w:val="00BA707A"/>
    <w:rsid w:val="00BA70B8"/>
    <w:rsid w:val="00BB4EBA"/>
    <w:rsid w:val="00BB4FF2"/>
    <w:rsid w:val="00BB6096"/>
    <w:rsid w:val="00BC33EC"/>
    <w:rsid w:val="00BC431B"/>
    <w:rsid w:val="00BC4880"/>
    <w:rsid w:val="00BD345C"/>
    <w:rsid w:val="00BD54A0"/>
    <w:rsid w:val="00BD5FF9"/>
    <w:rsid w:val="00BE51CF"/>
    <w:rsid w:val="00BE638D"/>
    <w:rsid w:val="00BF3420"/>
    <w:rsid w:val="00BF5BA1"/>
    <w:rsid w:val="00BF7AF7"/>
    <w:rsid w:val="00C017BD"/>
    <w:rsid w:val="00C07D42"/>
    <w:rsid w:val="00C1117C"/>
    <w:rsid w:val="00C1517F"/>
    <w:rsid w:val="00C171E7"/>
    <w:rsid w:val="00C173A4"/>
    <w:rsid w:val="00C20177"/>
    <w:rsid w:val="00C241E1"/>
    <w:rsid w:val="00C300AA"/>
    <w:rsid w:val="00C356B7"/>
    <w:rsid w:val="00C3732F"/>
    <w:rsid w:val="00C42C5E"/>
    <w:rsid w:val="00C44004"/>
    <w:rsid w:val="00C44C07"/>
    <w:rsid w:val="00C44D92"/>
    <w:rsid w:val="00C45273"/>
    <w:rsid w:val="00C47425"/>
    <w:rsid w:val="00C76621"/>
    <w:rsid w:val="00C803E1"/>
    <w:rsid w:val="00C80F12"/>
    <w:rsid w:val="00C82E6B"/>
    <w:rsid w:val="00C83BF7"/>
    <w:rsid w:val="00C91BB8"/>
    <w:rsid w:val="00C930ED"/>
    <w:rsid w:val="00CA0B1F"/>
    <w:rsid w:val="00CA252E"/>
    <w:rsid w:val="00CA7490"/>
    <w:rsid w:val="00CB3939"/>
    <w:rsid w:val="00CB5839"/>
    <w:rsid w:val="00CC0208"/>
    <w:rsid w:val="00CC2098"/>
    <w:rsid w:val="00CC6766"/>
    <w:rsid w:val="00CC6F56"/>
    <w:rsid w:val="00CC73AD"/>
    <w:rsid w:val="00CC755D"/>
    <w:rsid w:val="00CC758F"/>
    <w:rsid w:val="00CD2453"/>
    <w:rsid w:val="00CD5537"/>
    <w:rsid w:val="00CD7863"/>
    <w:rsid w:val="00CE1DB3"/>
    <w:rsid w:val="00CE2D59"/>
    <w:rsid w:val="00CE4AF1"/>
    <w:rsid w:val="00CE55B6"/>
    <w:rsid w:val="00CF3DE3"/>
    <w:rsid w:val="00CF66FB"/>
    <w:rsid w:val="00CF7AB7"/>
    <w:rsid w:val="00CF7E77"/>
    <w:rsid w:val="00D01625"/>
    <w:rsid w:val="00D030AC"/>
    <w:rsid w:val="00D038BB"/>
    <w:rsid w:val="00D12C1E"/>
    <w:rsid w:val="00D13158"/>
    <w:rsid w:val="00D1515C"/>
    <w:rsid w:val="00D24DBE"/>
    <w:rsid w:val="00D251B6"/>
    <w:rsid w:val="00D3232E"/>
    <w:rsid w:val="00D40EB4"/>
    <w:rsid w:val="00D45A17"/>
    <w:rsid w:val="00D46DAC"/>
    <w:rsid w:val="00D55968"/>
    <w:rsid w:val="00D601C0"/>
    <w:rsid w:val="00D6077A"/>
    <w:rsid w:val="00D868A3"/>
    <w:rsid w:val="00D86B15"/>
    <w:rsid w:val="00D91979"/>
    <w:rsid w:val="00D957B5"/>
    <w:rsid w:val="00DA4DCE"/>
    <w:rsid w:val="00DA5DB5"/>
    <w:rsid w:val="00DA6465"/>
    <w:rsid w:val="00DB02B0"/>
    <w:rsid w:val="00DB09A7"/>
    <w:rsid w:val="00DB2474"/>
    <w:rsid w:val="00DB6663"/>
    <w:rsid w:val="00DB6785"/>
    <w:rsid w:val="00DC0A0F"/>
    <w:rsid w:val="00DC5446"/>
    <w:rsid w:val="00DD2215"/>
    <w:rsid w:val="00DD2AD3"/>
    <w:rsid w:val="00DD43CA"/>
    <w:rsid w:val="00DD5743"/>
    <w:rsid w:val="00DD7008"/>
    <w:rsid w:val="00DD7F0A"/>
    <w:rsid w:val="00DE3949"/>
    <w:rsid w:val="00DF2BB9"/>
    <w:rsid w:val="00DF3AC3"/>
    <w:rsid w:val="00DF3D0D"/>
    <w:rsid w:val="00E06B97"/>
    <w:rsid w:val="00E10E44"/>
    <w:rsid w:val="00E12070"/>
    <w:rsid w:val="00E135E1"/>
    <w:rsid w:val="00E162A5"/>
    <w:rsid w:val="00E16FAB"/>
    <w:rsid w:val="00E22275"/>
    <w:rsid w:val="00E27A7E"/>
    <w:rsid w:val="00E305F5"/>
    <w:rsid w:val="00E36B19"/>
    <w:rsid w:val="00E43CE8"/>
    <w:rsid w:val="00E45A7C"/>
    <w:rsid w:val="00E53DE3"/>
    <w:rsid w:val="00E54096"/>
    <w:rsid w:val="00E55A15"/>
    <w:rsid w:val="00E615AB"/>
    <w:rsid w:val="00E628B2"/>
    <w:rsid w:val="00E6625A"/>
    <w:rsid w:val="00E72132"/>
    <w:rsid w:val="00E722BD"/>
    <w:rsid w:val="00E8174C"/>
    <w:rsid w:val="00E87221"/>
    <w:rsid w:val="00E9201D"/>
    <w:rsid w:val="00E95F55"/>
    <w:rsid w:val="00EA471A"/>
    <w:rsid w:val="00EB148F"/>
    <w:rsid w:val="00EB179C"/>
    <w:rsid w:val="00EB3F7D"/>
    <w:rsid w:val="00EB55D3"/>
    <w:rsid w:val="00EB6E2A"/>
    <w:rsid w:val="00EB77C6"/>
    <w:rsid w:val="00EC093F"/>
    <w:rsid w:val="00EC2CD6"/>
    <w:rsid w:val="00EC5A04"/>
    <w:rsid w:val="00ED21A2"/>
    <w:rsid w:val="00ED25B2"/>
    <w:rsid w:val="00ED7D7B"/>
    <w:rsid w:val="00EE0A3F"/>
    <w:rsid w:val="00EE1FD9"/>
    <w:rsid w:val="00EE433A"/>
    <w:rsid w:val="00EE63CC"/>
    <w:rsid w:val="00EF23CC"/>
    <w:rsid w:val="00EF25F2"/>
    <w:rsid w:val="00EF3CFD"/>
    <w:rsid w:val="00EF591C"/>
    <w:rsid w:val="00EF6896"/>
    <w:rsid w:val="00EF696A"/>
    <w:rsid w:val="00EF78CF"/>
    <w:rsid w:val="00F02934"/>
    <w:rsid w:val="00F02C28"/>
    <w:rsid w:val="00F068EB"/>
    <w:rsid w:val="00F06CA6"/>
    <w:rsid w:val="00F07AC6"/>
    <w:rsid w:val="00F07FC7"/>
    <w:rsid w:val="00F10572"/>
    <w:rsid w:val="00F1136A"/>
    <w:rsid w:val="00F1519D"/>
    <w:rsid w:val="00F15DF7"/>
    <w:rsid w:val="00F16227"/>
    <w:rsid w:val="00F162CC"/>
    <w:rsid w:val="00F25FA7"/>
    <w:rsid w:val="00F2621D"/>
    <w:rsid w:val="00F27D4D"/>
    <w:rsid w:val="00F32562"/>
    <w:rsid w:val="00F34F29"/>
    <w:rsid w:val="00F37432"/>
    <w:rsid w:val="00F4079E"/>
    <w:rsid w:val="00F62018"/>
    <w:rsid w:val="00F62739"/>
    <w:rsid w:val="00F7000B"/>
    <w:rsid w:val="00F72A85"/>
    <w:rsid w:val="00F8128C"/>
    <w:rsid w:val="00F819C0"/>
    <w:rsid w:val="00F84F8A"/>
    <w:rsid w:val="00F8709F"/>
    <w:rsid w:val="00F93759"/>
    <w:rsid w:val="00FA14E4"/>
    <w:rsid w:val="00FA28FA"/>
    <w:rsid w:val="00FA6CCC"/>
    <w:rsid w:val="00FB3656"/>
    <w:rsid w:val="00FC3EE3"/>
    <w:rsid w:val="00FC49D3"/>
    <w:rsid w:val="00FC53E3"/>
    <w:rsid w:val="00FD5D6C"/>
    <w:rsid w:val="00FD7392"/>
    <w:rsid w:val="00FE21D8"/>
    <w:rsid w:val="00FE7B92"/>
    <w:rsid w:val="00FF0EB3"/>
    <w:rsid w:val="00FF380C"/>
    <w:rsid w:val="00FF42AF"/>
    <w:rsid w:val="00FF5DB5"/>
    <w:rsid w:val="00FF5EA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color="white" strokecolor="#5f5f5f">
      <v:fill color="white"/>
      <v:stroke color="#5f5f5f"/>
      <v:textbox style="mso-fit-shape-to-text:t" inset="1mm,0,1mm,0"/>
    </o:shapedefaults>
    <o:shapelayout v:ext="edit">
      <o:idmap v:ext="edit" data="1"/>
    </o:shapelayout>
  </w:shapeDefaults>
  <w:decimalSymbol w:val=","/>
  <w:listSeparator w:val=";"/>
  <w14:docId w14:val="3B8FE9E5"/>
  <w15:docId w15:val="{4A47057E-D855-420E-8CC9-B68FC489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qFormat="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qFormat="1"/>
    <w:lsdException w:name="FollowedHyperlink" w:locked="1" w:semiHidden="1" w:unhideWhenUsed="1"/>
    <w:lsdException w:name="Strong" w:locked="1"/>
    <w:lsdException w:name="Emphasis" w:locked="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99"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179"/>
    <w:pPr>
      <w:spacing w:after="120"/>
    </w:pPr>
    <w:rPr>
      <w:rFonts w:ascii="Arial" w:hAnsi="Arial"/>
      <w:sz w:val="22"/>
      <w:szCs w:val="22"/>
    </w:rPr>
  </w:style>
  <w:style w:type="paragraph" w:styleId="Titre1">
    <w:name w:val="heading 1"/>
    <w:basedOn w:val="Normal"/>
    <w:next w:val="Normal"/>
    <w:qFormat/>
    <w:rsid w:val="00372B7E"/>
    <w:pPr>
      <w:keepNext/>
      <w:pageBreakBefore/>
      <w:numPr>
        <w:numId w:val="1"/>
      </w:numPr>
      <w:pBdr>
        <w:bottom w:val="single" w:sz="18" w:space="1" w:color="auto"/>
      </w:pBdr>
      <w:spacing w:before="240" w:line="360" w:lineRule="auto"/>
      <w:outlineLvl w:val="0"/>
    </w:pPr>
    <w:rPr>
      <w:b/>
      <w:kern w:val="28"/>
      <w:sz w:val="28"/>
    </w:rPr>
  </w:style>
  <w:style w:type="paragraph" w:styleId="Titre2">
    <w:name w:val="heading 2"/>
    <w:basedOn w:val="Normal"/>
    <w:next w:val="Normal"/>
    <w:qFormat/>
    <w:rsid w:val="00B64360"/>
    <w:pPr>
      <w:keepNext/>
      <w:numPr>
        <w:ilvl w:val="1"/>
        <w:numId w:val="1"/>
      </w:numPr>
      <w:pBdr>
        <w:bottom w:val="single" w:sz="8" w:space="1" w:color="auto"/>
      </w:pBdr>
      <w:spacing w:before="360" w:line="360" w:lineRule="auto"/>
      <w:outlineLvl w:val="1"/>
    </w:pPr>
    <w:rPr>
      <w:b/>
      <w:sz w:val="24"/>
    </w:rPr>
  </w:style>
  <w:style w:type="paragraph" w:styleId="Titre3">
    <w:name w:val="heading 3"/>
    <w:basedOn w:val="Normal"/>
    <w:next w:val="Normal"/>
    <w:autoRedefine/>
    <w:qFormat/>
    <w:rsid w:val="00725173"/>
    <w:pPr>
      <w:keepNext/>
      <w:numPr>
        <w:ilvl w:val="2"/>
        <w:numId w:val="1"/>
      </w:numPr>
      <w:pBdr>
        <w:bottom w:val="single" w:sz="4" w:space="1" w:color="auto"/>
      </w:pBdr>
      <w:spacing w:before="180" w:line="360" w:lineRule="auto"/>
      <w:outlineLvl w:val="2"/>
    </w:pPr>
    <w:rPr>
      <w:b/>
    </w:rPr>
  </w:style>
  <w:style w:type="paragraph" w:styleId="Titre4">
    <w:name w:val="heading 4"/>
    <w:basedOn w:val="Normal"/>
    <w:next w:val="Normal"/>
    <w:semiHidden/>
    <w:unhideWhenUsed/>
    <w:locked/>
    <w:rsid w:val="009C3161"/>
    <w:pPr>
      <w:keepNext/>
      <w:numPr>
        <w:ilvl w:val="3"/>
        <w:numId w:val="1"/>
      </w:numPr>
      <w:spacing w:before="240" w:after="60"/>
      <w:ind w:left="709" w:hanging="709"/>
      <w:outlineLvl w:val="3"/>
    </w:pPr>
    <w:rPr>
      <w:b/>
    </w:rPr>
  </w:style>
  <w:style w:type="paragraph" w:styleId="Titre5">
    <w:name w:val="heading 5"/>
    <w:basedOn w:val="Normal"/>
    <w:next w:val="Normal"/>
    <w:semiHidden/>
    <w:unhideWhenUsed/>
    <w:locked/>
    <w:rsid w:val="009C3161"/>
    <w:pPr>
      <w:numPr>
        <w:ilvl w:val="4"/>
        <w:numId w:val="1"/>
      </w:numPr>
      <w:spacing w:before="240" w:after="60"/>
      <w:outlineLvl w:val="4"/>
    </w:pPr>
  </w:style>
  <w:style w:type="paragraph" w:styleId="Titre6">
    <w:name w:val="heading 6"/>
    <w:basedOn w:val="Normal"/>
    <w:next w:val="Normal"/>
    <w:semiHidden/>
    <w:unhideWhenUsed/>
    <w:locked/>
    <w:rsid w:val="009C3161"/>
    <w:pPr>
      <w:numPr>
        <w:ilvl w:val="5"/>
        <w:numId w:val="1"/>
      </w:numPr>
      <w:spacing w:before="240" w:after="60"/>
      <w:outlineLvl w:val="5"/>
    </w:pPr>
    <w:rPr>
      <w:rFonts w:ascii="Times New Roman" w:hAnsi="Times New Roman"/>
      <w:i/>
    </w:rPr>
  </w:style>
  <w:style w:type="paragraph" w:styleId="Titre7">
    <w:name w:val="heading 7"/>
    <w:basedOn w:val="Normal"/>
    <w:next w:val="Normal"/>
    <w:semiHidden/>
    <w:unhideWhenUsed/>
    <w:locked/>
    <w:rsid w:val="009C3161"/>
    <w:pPr>
      <w:numPr>
        <w:ilvl w:val="6"/>
        <w:numId w:val="1"/>
      </w:numPr>
      <w:spacing w:before="240" w:after="60"/>
      <w:outlineLvl w:val="6"/>
    </w:pPr>
  </w:style>
  <w:style w:type="paragraph" w:styleId="Titre8">
    <w:name w:val="heading 8"/>
    <w:basedOn w:val="Normal"/>
    <w:next w:val="Normal"/>
    <w:semiHidden/>
    <w:unhideWhenUsed/>
    <w:locked/>
    <w:rsid w:val="009C3161"/>
    <w:pPr>
      <w:numPr>
        <w:ilvl w:val="7"/>
        <w:numId w:val="1"/>
      </w:numPr>
      <w:spacing w:before="240" w:after="60"/>
      <w:outlineLvl w:val="7"/>
    </w:pPr>
    <w:rPr>
      <w:i/>
    </w:rPr>
  </w:style>
  <w:style w:type="paragraph" w:styleId="Titre9">
    <w:name w:val="heading 9"/>
    <w:basedOn w:val="Normal"/>
    <w:next w:val="Normal"/>
    <w:semiHidden/>
    <w:unhideWhenUsed/>
    <w:locked/>
    <w:rsid w:val="009C3161"/>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enderungsdatum">
    <w:name w:val="Aenderungsdatum"/>
    <w:basedOn w:val="Normal"/>
    <w:next w:val="Normal"/>
    <w:semiHidden/>
    <w:locked/>
    <w:rsid w:val="00231D0A"/>
    <w:pPr>
      <w:spacing w:before="40" w:after="40"/>
    </w:pPr>
    <w:rPr>
      <w:b/>
      <w:sz w:val="24"/>
    </w:rPr>
  </w:style>
  <w:style w:type="paragraph" w:customStyle="1" w:styleId="Dokumenttitel">
    <w:name w:val="Dokumenttitel"/>
    <w:basedOn w:val="Normal"/>
    <w:next w:val="Normal"/>
    <w:semiHidden/>
    <w:locked/>
    <w:rsid w:val="007A5AAC"/>
    <w:pPr>
      <w:spacing w:before="4000" w:after="600"/>
      <w:jc w:val="center"/>
    </w:pPr>
    <w:rPr>
      <w:b/>
      <w:sz w:val="56"/>
    </w:rPr>
  </w:style>
  <w:style w:type="paragraph" w:customStyle="1" w:styleId="Versionsbezeichnung">
    <w:name w:val="Versionsbezeichnung"/>
    <w:basedOn w:val="Normal"/>
    <w:next w:val="Normal"/>
    <w:semiHidden/>
    <w:locked/>
    <w:rsid w:val="001506D6"/>
    <w:pPr>
      <w:jc w:val="right"/>
    </w:pPr>
    <w:rPr>
      <w:b/>
      <w:sz w:val="24"/>
    </w:rPr>
  </w:style>
  <w:style w:type="paragraph" w:customStyle="1" w:styleId="Aenderungsnachweis">
    <w:name w:val="Aenderungsnachweis"/>
    <w:basedOn w:val="Normal"/>
    <w:semiHidden/>
    <w:locked/>
    <w:rsid w:val="00B22366"/>
    <w:pPr>
      <w:spacing w:before="320" w:after="240"/>
    </w:pPr>
    <w:rPr>
      <w:b/>
      <w:bCs/>
      <w:sz w:val="28"/>
    </w:rPr>
  </w:style>
  <w:style w:type="paragraph" w:customStyle="1" w:styleId="Abstand144">
    <w:name w:val="Abstand144"/>
    <w:basedOn w:val="Normal"/>
    <w:semiHidden/>
    <w:locked/>
    <w:rsid w:val="005E1F73"/>
    <w:pPr>
      <w:spacing w:before="2880"/>
      <w:jc w:val="center"/>
    </w:pPr>
  </w:style>
  <w:style w:type="paragraph" w:customStyle="1" w:styleId="KopfzeileNEU">
    <w:name w:val="Kopfzeile NEU"/>
    <w:basedOn w:val="Normal"/>
    <w:semiHidden/>
    <w:locked/>
    <w:rsid w:val="00035926"/>
    <w:pPr>
      <w:widowControl w:val="0"/>
      <w:spacing w:before="60" w:after="0"/>
    </w:pPr>
    <w:rPr>
      <w:sz w:val="16"/>
    </w:rPr>
  </w:style>
  <w:style w:type="paragraph" w:customStyle="1" w:styleId="FusszeileNEU">
    <w:name w:val="Fusszeile NEU"/>
    <w:basedOn w:val="Normal"/>
    <w:semiHidden/>
    <w:locked/>
    <w:rsid w:val="00231D0A"/>
    <w:pPr>
      <w:widowControl w:val="0"/>
      <w:spacing w:before="40" w:after="40"/>
    </w:pPr>
    <w:rPr>
      <w:sz w:val="16"/>
    </w:rPr>
  </w:style>
  <w:style w:type="paragraph" w:customStyle="1" w:styleId="Inhaltsverzeichnis">
    <w:name w:val="Inhaltsverzeichnis"/>
    <w:basedOn w:val="Normal"/>
    <w:next w:val="Normal"/>
    <w:semiHidden/>
    <w:locked/>
    <w:rsid w:val="00694D09"/>
    <w:pPr>
      <w:spacing w:before="480" w:after="240"/>
    </w:pPr>
    <w:rPr>
      <w:b/>
      <w:sz w:val="28"/>
    </w:rPr>
  </w:style>
  <w:style w:type="paragraph" w:styleId="TM1">
    <w:name w:val="toc 1"/>
    <w:basedOn w:val="Normal"/>
    <w:next w:val="Normal"/>
    <w:autoRedefine/>
    <w:uiPriority w:val="39"/>
    <w:rsid w:val="008C6D37"/>
    <w:pPr>
      <w:tabs>
        <w:tab w:val="left" w:pos="400"/>
        <w:tab w:val="right" w:leader="dot" w:pos="10309"/>
      </w:tabs>
    </w:pPr>
    <w:rPr>
      <w:b/>
    </w:rPr>
  </w:style>
  <w:style w:type="character" w:styleId="Lienhypertexte">
    <w:name w:val="Hyperlink"/>
    <w:basedOn w:val="Policepardfaut"/>
    <w:uiPriority w:val="99"/>
    <w:qFormat/>
    <w:rsid w:val="00871A08"/>
    <w:rPr>
      <w:color w:val="0033CC"/>
      <w:u w:val="none"/>
    </w:rPr>
  </w:style>
  <w:style w:type="paragraph" w:styleId="Pieddepage">
    <w:name w:val="footer"/>
    <w:basedOn w:val="Normal"/>
    <w:semiHidden/>
    <w:locked/>
    <w:rsid w:val="00AE0FB0"/>
    <w:pPr>
      <w:tabs>
        <w:tab w:val="center" w:pos="4536"/>
        <w:tab w:val="right" w:pos="9072"/>
      </w:tabs>
    </w:pPr>
  </w:style>
  <w:style w:type="paragraph" w:customStyle="1" w:styleId="Maginalie">
    <w:name w:val="Maginalie"/>
    <w:basedOn w:val="Normal"/>
    <w:qFormat/>
    <w:rsid w:val="000A2B08"/>
    <w:pPr>
      <w:spacing w:before="40"/>
      <w:ind w:right="284"/>
    </w:pPr>
    <w:rPr>
      <w:b/>
      <w:sz w:val="18"/>
      <w:szCs w:val="24"/>
      <w:lang w:eastAsia="de-DE"/>
    </w:rPr>
  </w:style>
  <w:style w:type="paragraph" w:styleId="TM2">
    <w:name w:val="toc 2"/>
    <w:basedOn w:val="Normal"/>
    <w:next w:val="Normal"/>
    <w:autoRedefine/>
    <w:uiPriority w:val="39"/>
    <w:rsid w:val="008C6D37"/>
    <w:pPr>
      <w:tabs>
        <w:tab w:val="left" w:pos="880"/>
        <w:tab w:val="right" w:leader="dot" w:pos="10309"/>
      </w:tabs>
      <w:ind w:left="227"/>
    </w:pPr>
  </w:style>
  <w:style w:type="paragraph" w:styleId="TM3">
    <w:name w:val="toc 3"/>
    <w:basedOn w:val="Normal"/>
    <w:next w:val="Normal"/>
    <w:autoRedefine/>
    <w:uiPriority w:val="39"/>
    <w:rsid w:val="00ED21A2"/>
    <w:pPr>
      <w:tabs>
        <w:tab w:val="left" w:pos="1420"/>
        <w:tab w:val="right" w:leader="dot" w:pos="10309"/>
      </w:tabs>
      <w:ind w:left="454"/>
    </w:pPr>
  </w:style>
  <w:style w:type="paragraph" w:customStyle="1" w:styleId="Version">
    <w:name w:val="Version"/>
    <w:basedOn w:val="Versionsbezeichnung"/>
    <w:semiHidden/>
    <w:locked/>
    <w:rsid w:val="00F1136A"/>
    <w:pPr>
      <w:jc w:val="left"/>
    </w:pPr>
    <w:rPr>
      <w:szCs w:val="24"/>
    </w:rPr>
  </w:style>
  <w:style w:type="paragraph" w:styleId="En-tte">
    <w:name w:val="header"/>
    <w:basedOn w:val="Normal"/>
    <w:semiHidden/>
    <w:locked/>
    <w:rsid w:val="00C017BD"/>
    <w:pPr>
      <w:tabs>
        <w:tab w:val="center" w:pos="4536"/>
        <w:tab w:val="right" w:pos="9072"/>
      </w:tabs>
    </w:pPr>
  </w:style>
  <w:style w:type="paragraph" w:styleId="Retraitnormal">
    <w:name w:val="Normal Indent"/>
    <w:basedOn w:val="Normal"/>
    <w:qFormat/>
    <w:rsid w:val="00CF3DE3"/>
    <w:pPr>
      <w:ind w:left="357"/>
    </w:pPr>
  </w:style>
  <w:style w:type="paragraph" w:customStyle="1" w:styleId="Autor">
    <w:name w:val="Autor"/>
    <w:basedOn w:val="Versionsbezeichnung"/>
    <w:semiHidden/>
    <w:locked/>
    <w:rsid w:val="003D22F4"/>
    <w:pPr>
      <w:jc w:val="left"/>
    </w:pPr>
  </w:style>
  <w:style w:type="paragraph" w:customStyle="1" w:styleId="FusszeileKuerzel">
    <w:name w:val="Fusszeile Kuerzel"/>
    <w:basedOn w:val="FusszeileNEU"/>
    <w:semiHidden/>
    <w:locked/>
    <w:rsid w:val="00CE1DB3"/>
    <w:pPr>
      <w:ind w:right="-57"/>
      <w:jc w:val="right"/>
    </w:pPr>
  </w:style>
  <w:style w:type="paragraph" w:customStyle="1" w:styleId="kuerzel">
    <w:name w:val="kuerzel"/>
    <w:basedOn w:val="Normal"/>
    <w:link w:val="kuerzelZchn"/>
    <w:semiHidden/>
    <w:locked/>
    <w:rsid w:val="00CE1DB3"/>
  </w:style>
  <w:style w:type="character" w:customStyle="1" w:styleId="kuerzelZchn">
    <w:name w:val="kuerzel Zchn"/>
    <w:basedOn w:val="Policepardfaut"/>
    <w:link w:val="kuerzel"/>
    <w:rsid w:val="00CE1DB3"/>
    <w:rPr>
      <w:rFonts w:ascii="Arial" w:hAnsi="Arial"/>
      <w:lang w:val="de-DE" w:eastAsia="de-CH" w:bidi="ar-SA"/>
    </w:rPr>
  </w:style>
  <w:style w:type="table" w:customStyle="1" w:styleId="tableAchtung">
    <w:name w:val="table: Achtung"/>
    <w:basedOn w:val="TableauNormal"/>
    <w:rsid w:val="00D3232E"/>
    <w:pPr>
      <w:spacing w:before="120" w:after="120"/>
    </w:pPr>
    <w:rPr>
      <w:rFonts w:ascii="Arial" w:hAnsi="Arial"/>
    </w:rPr>
    <w:tblPr>
      <w:tblBorders>
        <w:top w:val="single" w:sz="12" w:space="0" w:color="999999"/>
        <w:left w:val="single" w:sz="12" w:space="0" w:color="999999"/>
        <w:bottom w:val="single" w:sz="12" w:space="0" w:color="999999"/>
        <w:right w:val="single" w:sz="12" w:space="0" w:color="999999"/>
      </w:tblBorders>
    </w:tblPr>
    <w:tcPr>
      <w:shd w:val="clear" w:color="auto" w:fill="EEB9B8"/>
    </w:tcPr>
  </w:style>
  <w:style w:type="character" w:styleId="Numrodepage">
    <w:name w:val="page number"/>
    <w:basedOn w:val="Policepardfaut"/>
    <w:locked/>
    <w:rsid w:val="00713A9A"/>
  </w:style>
  <w:style w:type="character" w:customStyle="1" w:styleId="charHochgestellt">
    <w:name w:val="char: Hochgestellt"/>
    <w:basedOn w:val="Policepardfaut"/>
    <w:rsid w:val="00132133"/>
    <w:rPr>
      <w:sz w:val="18"/>
      <w:vertAlign w:val="superscript"/>
    </w:rPr>
  </w:style>
  <w:style w:type="character" w:customStyle="1" w:styleId="charTiefgestellt">
    <w:name w:val="char: Tiefgestellt"/>
    <w:basedOn w:val="Policepardfaut"/>
    <w:rsid w:val="00132133"/>
    <w:rPr>
      <w:sz w:val="18"/>
      <w:vertAlign w:val="subscript"/>
    </w:rPr>
  </w:style>
  <w:style w:type="paragraph" w:customStyle="1" w:styleId="Textbox">
    <w:name w:val="Textbox"/>
    <w:basedOn w:val="Normal"/>
    <w:rsid w:val="00B14059"/>
    <w:pPr>
      <w:spacing w:after="0"/>
    </w:pPr>
    <w:rPr>
      <w:color w:val="5F5F5F"/>
      <w:sz w:val="18"/>
      <w:szCs w:val="20"/>
    </w:rPr>
  </w:style>
  <w:style w:type="character" w:customStyle="1" w:styleId="charFett">
    <w:name w:val="char: Fett"/>
    <w:basedOn w:val="Policepardfaut"/>
    <w:rsid w:val="00493B35"/>
    <w:rPr>
      <w:b/>
    </w:rPr>
  </w:style>
  <w:style w:type="table" w:customStyle="1" w:styleId="tablestandard">
    <w:name w:val="table: standard"/>
    <w:basedOn w:val="TableauNormal"/>
    <w:rsid w:val="00B964BC"/>
    <w:pPr>
      <w:spacing w:before="60"/>
    </w:pPr>
    <w:rPr>
      <w:rFonts w:ascii="Arial" w:hAnsi="Arial"/>
      <w:sz w:val="22"/>
    </w:rPr>
    <w:tblPr>
      <w:tblCellMar>
        <w:left w:w="0" w:type="dxa"/>
        <w:right w:w="0" w:type="dxa"/>
      </w:tblCellMar>
    </w:tblPr>
    <w:trPr>
      <w:cantSplit/>
    </w:trPr>
  </w:style>
  <w:style w:type="paragraph" w:customStyle="1" w:styleId="Ausrichtungrechts">
    <w:name w:val="Ausrichtung:rechts"/>
    <w:rsid w:val="00713A9A"/>
    <w:pPr>
      <w:jc w:val="right"/>
    </w:pPr>
    <w:rPr>
      <w:rFonts w:ascii="Arial" w:hAnsi="Arial"/>
      <w:sz w:val="22"/>
      <w:szCs w:val="22"/>
    </w:rPr>
  </w:style>
  <w:style w:type="paragraph" w:customStyle="1" w:styleId="Ausrichtungzentriert">
    <w:name w:val="Ausrichtung:zentriert"/>
    <w:rsid w:val="00EE1FD9"/>
    <w:pPr>
      <w:jc w:val="center"/>
    </w:pPr>
    <w:rPr>
      <w:rFonts w:ascii="Arial" w:hAnsi="Arial"/>
      <w:sz w:val="22"/>
      <w:szCs w:val="22"/>
    </w:rPr>
  </w:style>
  <w:style w:type="table" w:customStyle="1" w:styleId="tableMenuoderToolbar">
    <w:name w:val="table: Menu oder Toolbar"/>
    <w:basedOn w:val="TableauNormal"/>
    <w:rsid w:val="003F1614"/>
    <w:pPr>
      <w:spacing w:before="60"/>
    </w:pPr>
    <w:rPr>
      <w:rFonts w:ascii="Arial" w:hAnsi="Arial"/>
      <w:sz w:val="22"/>
    </w:rPr>
    <w:tblPr>
      <w:tblBorders>
        <w:top w:val="single" w:sz="8" w:space="0" w:color="999999"/>
        <w:left w:val="single" w:sz="8" w:space="0" w:color="999999"/>
        <w:bottom w:val="single" w:sz="8" w:space="0" w:color="999999"/>
        <w:right w:val="single" w:sz="8" w:space="0" w:color="999999"/>
        <w:insideH w:val="single" w:sz="6" w:space="0" w:color="999999"/>
        <w:insideV w:val="single" w:sz="6" w:space="0" w:color="999999"/>
      </w:tblBorders>
      <w:tblCellMar>
        <w:left w:w="57" w:type="dxa"/>
        <w:right w:w="57" w:type="dxa"/>
      </w:tblCellMar>
    </w:tblPr>
    <w:tblStylePr w:type="firstRow">
      <w:rPr>
        <w:b/>
      </w:rPr>
      <w:tblPr/>
      <w:tcPr>
        <w:shd w:val="clear" w:color="auto" w:fill="CCCCCC"/>
      </w:tcPr>
    </w:tblStylePr>
  </w:style>
  <w:style w:type="character" w:customStyle="1" w:styleId="charNormal">
    <w:name w:val="char: Normal"/>
    <w:basedOn w:val="Policepardfaut"/>
    <w:rsid w:val="00E628B2"/>
  </w:style>
  <w:style w:type="table" w:customStyle="1" w:styleId="tableDokument">
    <w:name w:val="table: Dokument"/>
    <w:basedOn w:val="TableauNormal"/>
    <w:rsid w:val="0063208F"/>
    <w:rPr>
      <w:rFonts w:ascii="Arial" w:hAnsi="Arial"/>
    </w:rPr>
    <w:tblPr>
      <w:tblStyleRowBandSize w:val="1"/>
      <w:tblStyleColBandSize w:val="1"/>
      <w:tblCellMar>
        <w:left w:w="0" w:type="dxa"/>
        <w:bottom w:w="227" w:type="dxa"/>
        <w:right w:w="0" w:type="dxa"/>
      </w:tblCellMar>
    </w:tblPr>
  </w:style>
  <w:style w:type="paragraph" w:styleId="Index1">
    <w:name w:val="index 1"/>
    <w:basedOn w:val="Normal"/>
    <w:next w:val="Normal"/>
    <w:autoRedefine/>
    <w:semiHidden/>
    <w:locked/>
    <w:rsid w:val="001506D6"/>
    <w:pPr>
      <w:ind w:left="220" w:hanging="220"/>
    </w:pPr>
  </w:style>
  <w:style w:type="paragraph" w:styleId="Index2">
    <w:name w:val="index 2"/>
    <w:basedOn w:val="Normal"/>
    <w:next w:val="Normal"/>
    <w:autoRedefine/>
    <w:semiHidden/>
    <w:locked/>
    <w:rsid w:val="001506D6"/>
    <w:pPr>
      <w:ind w:left="440" w:hanging="220"/>
    </w:pPr>
  </w:style>
  <w:style w:type="paragraph" w:styleId="Index3">
    <w:name w:val="index 3"/>
    <w:basedOn w:val="Normal"/>
    <w:next w:val="Normal"/>
    <w:autoRedefine/>
    <w:semiHidden/>
    <w:locked/>
    <w:rsid w:val="001506D6"/>
    <w:pPr>
      <w:ind w:left="660" w:hanging="220"/>
    </w:pPr>
  </w:style>
  <w:style w:type="paragraph" w:styleId="Index4">
    <w:name w:val="index 4"/>
    <w:basedOn w:val="Normal"/>
    <w:next w:val="Normal"/>
    <w:autoRedefine/>
    <w:semiHidden/>
    <w:locked/>
    <w:rsid w:val="001506D6"/>
    <w:pPr>
      <w:ind w:left="880" w:hanging="220"/>
    </w:pPr>
  </w:style>
  <w:style w:type="paragraph" w:styleId="Titreindex">
    <w:name w:val="index heading"/>
    <w:basedOn w:val="Normal"/>
    <w:next w:val="Index1"/>
    <w:semiHidden/>
    <w:locked/>
    <w:rsid w:val="001506D6"/>
    <w:rPr>
      <w:rFonts w:cs="Arial"/>
      <w:b/>
      <w:bCs/>
    </w:rPr>
  </w:style>
  <w:style w:type="paragraph" w:styleId="TitreTR">
    <w:name w:val="toa heading"/>
    <w:basedOn w:val="Normal"/>
    <w:next w:val="Normal"/>
    <w:semiHidden/>
    <w:locked/>
    <w:rsid w:val="001506D6"/>
    <w:pPr>
      <w:spacing w:before="120"/>
    </w:pPr>
    <w:rPr>
      <w:rFonts w:cs="Arial"/>
      <w:b/>
      <w:bCs/>
      <w:sz w:val="24"/>
      <w:szCs w:val="24"/>
    </w:rPr>
  </w:style>
  <w:style w:type="paragraph" w:styleId="TM4">
    <w:name w:val="toc 4"/>
    <w:basedOn w:val="Normal"/>
    <w:next w:val="Normal"/>
    <w:autoRedefine/>
    <w:semiHidden/>
    <w:locked/>
    <w:rsid w:val="001506D6"/>
    <w:pPr>
      <w:ind w:left="660"/>
    </w:pPr>
  </w:style>
  <w:style w:type="numbering" w:customStyle="1" w:styleId="Aufzhlung">
    <w:name w:val="Aufzählung"/>
    <w:basedOn w:val="Aucuneliste"/>
    <w:rsid w:val="00113659"/>
    <w:pPr>
      <w:numPr>
        <w:numId w:val="3"/>
      </w:numPr>
    </w:pPr>
  </w:style>
  <w:style w:type="table" w:customStyle="1" w:styleId="tableTipp">
    <w:name w:val="table: Tipp"/>
    <w:basedOn w:val="TableauNormal"/>
    <w:rsid w:val="00400CD6"/>
    <w:pPr>
      <w:keepNext/>
      <w:keepLines/>
      <w:spacing w:before="120" w:after="120"/>
    </w:pPr>
    <w:rPr>
      <w:rFonts w:ascii="Arial" w:hAnsi="Arial"/>
    </w:rPr>
    <w:tblPr>
      <w:tblBorders>
        <w:top w:val="single" w:sz="12" w:space="0" w:color="999999"/>
        <w:left w:val="single" w:sz="12" w:space="0" w:color="999999"/>
        <w:bottom w:val="single" w:sz="12" w:space="0" w:color="999999"/>
        <w:right w:val="single" w:sz="12" w:space="0" w:color="999999"/>
      </w:tblBorders>
      <w:tblCellMar>
        <w:left w:w="113" w:type="dxa"/>
        <w:right w:w="113" w:type="dxa"/>
      </w:tblCellMar>
    </w:tblPr>
    <w:tcPr>
      <w:shd w:val="clear" w:color="auto" w:fill="C5E1F3"/>
    </w:tcPr>
  </w:style>
  <w:style w:type="numbering" w:customStyle="1" w:styleId="Nummerierung">
    <w:name w:val="Nummerierung"/>
    <w:basedOn w:val="Aucuneliste"/>
    <w:rsid w:val="00113659"/>
    <w:pPr>
      <w:numPr>
        <w:numId w:val="5"/>
      </w:numPr>
    </w:pPr>
  </w:style>
  <w:style w:type="paragraph" w:styleId="Textedebulles">
    <w:name w:val="Balloon Text"/>
    <w:basedOn w:val="Normal"/>
    <w:link w:val="TextedebullesCar"/>
    <w:semiHidden/>
    <w:unhideWhenUsed/>
    <w:locked/>
    <w:rsid w:val="00395133"/>
    <w:pPr>
      <w:spacing w:after="0"/>
    </w:pPr>
    <w:rPr>
      <w:rFonts w:ascii="Tahoma" w:hAnsi="Tahoma" w:cs="Tahoma"/>
      <w:sz w:val="16"/>
      <w:szCs w:val="16"/>
    </w:rPr>
  </w:style>
  <w:style w:type="character" w:customStyle="1" w:styleId="TextedebullesCar">
    <w:name w:val="Texte de bulles Car"/>
    <w:basedOn w:val="Policepardfaut"/>
    <w:link w:val="Textedebulles"/>
    <w:semiHidden/>
    <w:rsid w:val="00613463"/>
    <w:rPr>
      <w:rFonts w:ascii="Tahoma" w:hAnsi="Tahoma" w:cs="Tahoma"/>
      <w:sz w:val="16"/>
      <w:szCs w:val="16"/>
    </w:rPr>
  </w:style>
  <w:style w:type="character" w:styleId="Textedelespacerserv">
    <w:name w:val="Placeholder Text"/>
    <w:basedOn w:val="Policepardfaut"/>
    <w:uiPriority w:val="99"/>
    <w:semiHidden/>
    <w:rsid w:val="00395133"/>
    <w:rPr>
      <w:color w:val="808080"/>
    </w:rPr>
  </w:style>
  <w:style w:type="paragraph" w:styleId="Paragraphedeliste">
    <w:name w:val="List Paragraph"/>
    <w:basedOn w:val="Normal"/>
    <w:uiPriority w:val="34"/>
    <w:rsid w:val="00426179"/>
    <w:pPr>
      <w:ind w:left="720"/>
      <w:contextualSpacing/>
    </w:pPr>
  </w:style>
  <w:style w:type="paragraph" w:styleId="Lgende">
    <w:name w:val="caption"/>
    <w:basedOn w:val="Normal"/>
    <w:next w:val="Normal"/>
    <w:unhideWhenUsed/>
    <w:locked/>
    <w:rsid w:val="00012A59"/>
    <w:pPr>
      <w:spacing w:after="240"/>
    </w:pPr>
    <w:rPr>
      <w:b/>
      <w:bCs/>
      <w:color w:val="000000" w:themeColor="text1"/>
      <w:sz w:val="18"/>
      <w:szCs w:val="18"/>
    </w:rPr>
  </w:style>
  <w:style w:type="paragraph" w:styleId="Notedebasdepage">
    <w:name w:val="footnote text"/>
    <w:basedOn w:val="Normal"/>
    <w:link w:val="NotedebasdepageCar"/>
    <w:semiHidden/>
    <w:unhideWhenUsed/>
    <w:locked/>
    <w:rsid w:val="00053855"/>
    <w:pPr>
      <w:spacing w:after="0"/>
    </w:pPr>
    <w:rPr>
      <w:sz w:val="20"/>
      <w:szCs w:val="20"/>
    </w:rPr>
  </w:style>
  <w:style w:type="character" w:customStyle="1" w:styleId="NotedebasdepageCar">
    <w:name w:val="Note de bas de page Car"/>
    <w:basedOn w:val="Policepardfaut"/>
    <w:link w:val="Notedebasdepage"/>
    <w:semiHidden/>
    <w:rsid w:val="00053855"/>
    <w:rPr>
      <w:rFonts w:ascii="Arial" w:hAnsi="Arial"/>
    </w:rPr>
  </w:style>
  <w:style w:type="character" w:styleId="Appelnotedebasdep">
    <w:name w:val="footnote reference"/>
    <w:basedOn w:val="Policepardfaut"/>
    <w:semiHidden/>
    <w:unhideWhenUsed/>
    <w:locked/>
    <w:rsid w:val="00053855"/>
    <w:rPr>
      <w:vertAlign w:val="superscript"/>
    </w:rPr>
  </w:style>
  <w:style w:type="paragraph" w:styleId="NormalWeb">
    <w:name w:val="Normal (Web)"/>
    <w:basedOn w:val="Normal"/>
    <w:uiPriority w:val="99"/>
    <w:semiHidden/>
    <w:unhideWhenUsed/>
    <w:locked/>
    <w:rsid w:val="009D25CE"/>
    <w:pPr>
      <w:spacing w:before="100" w:beforeAutospacing="1" w:after="100" w:afterAutospacing="1"/>
    </w:pPr>
    <w:rPr>
      <w:rFonts w:ascii="Times New Roman" w:eastAsiaTheme="minorEastAsia" w:hAnsi="Times New Roman"/>
      <w:sz w:val="24"/>
      <w:szCs w:val="24"/>
      <w:lang w:eastAsia="de-DE"/>
    </w:rPr>
  </w:style>
  <w:style w:type="paragraph" w:styleId="PrformatHTML">
    <w:name w:val="HTML Preformatted"/>
    <w:basedOn w:val="Normal"/>
    <w:link w:val="PrformatHTMLCar"/>
    <w:uiPriority w:val="99"/>
    <w:semiHidden/>
    <w:unhideWhenUsed/>
    <w:locked/>
    <w:rsid w:val="00C44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lang w:eastAsia="de-DE"/>
    </w:rPr>
  </w:style>
  <w:style w:type="character" w:customStyle="1" w:styleId="PrformatHTMLCar">
    <w:name w:val="Préformaté HTML Car"/>
    <w:basedOn w:val="Policepardfaut"/>
    <w:link w:val="PrformatHTML"/>
    <w:uiPriority w:val="99"/>
    <w:semiHidden/>
    <w:rsid w:val="00C44C07"/>
    <w:rPr>
      <w:rFonts w:ascii="Courier New" w:hAnsi="Courier New" w:cs="Courier New"/>
      <w:lang w:eastAsia="de-DE"/>
    </w:rPr>
  </w:style>
  <w:style w:type="character" w:styleId="Marquedecommentaire">
    <w:name w:val="annotation reference"/>
    <w:basedOn w:val="Policepardfaut"/>
    <w:semiHidden/>
    <w:unhideWhenUsed/>
    <w:locked/>
    <w:rsid w:val="00C44C07"/>
    <w:rPr>
      <w:sz w:val="16"/>
      <w:szCs w:val="16"/>
    </w:rPr>
  </w:style>
  <w:style w:type="paragraph" w:styleId="Commentaire">
    <w:name w:val="annotation text"/>
    <w:basedOn w:val="Normal"/>
    <w:link w:val="CommentaireCar"/>
    <w:semiHidden/>
    <w:unhideWhenUsed/>
    <w:locked/>
    <w:rsid w:val="00C44C07"/>
    <w:rPr>
      <w:sz w:val="20"/>
      <w:szCs w:val="20"/>
    </w:rPr>
  </w:style>
  <w:style w:type="character" w:customStyle="1" w:styleId="CommentaireCar">
    <w:name w:val="Commentaire Car"/>
    <w:basedOn w:val="Policepardfaut"/>
    <w:link w:val="Commentaire"/>
    <w:semiHidden/>
    <w:rsid w:val="00C44C07"/>
    <w:rPr>
      <w:rFonts w:ascii="Arial" w:hAnsi="Arial"/>
    </w:rPr>
  </w:style>
  <w:style w:type="paragraph" w:styleId="Objetducommentaire">
    <w:name w:val="annotation subject"/>
    <w:basedOn w:val="Commentaire"/>
    <w:next w:val="Commentaire"/>
    <w:link w:val="ObjetducommentaireCar"/>
    <w:semiHidden/>
    <w:unhideWhenUsed/>
    <w:locked/>
    <w:rsid w:val="00C44C07"/>
    <w:rPr>
      <w:b/>
      <w:bCs/>
    </w:rPr>
  </w:style>
  <w:style w:type="character" w:customStyle="1" w:styleId="ObjetducommentaireCar">
    <w:name w:val="Objet du commentaire Car"/>
    <w:basedOn w:val="CommentaireCar"/>
    <w:link w:val="Objetducommentaire"/>
    <w:semiHidden/>
    <w:rsid w:val="00C44C07"/>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
      <w:bodyDiv w:val="1"/>
      <w:marLeft w:val="0"/>
      <w:marRight w:val="0"/>
      <w:marTop w:val="0"/>
      <w:marBottom w:val="0"/>
      <w:divBdr>
        <w:top w:val="none" w:sz="0" w:space="0" w:color="auto"/>
        <w:left w:val="none" w:sz="0" w:space="0" w:color="auto"/>
        <w:bottom w:val="none" w:sz="0" w:space="0" w:color="auto"/>
        <w:right w:val="none" w:sz="0" w:space="0" w:color="auto"/>
      </w:divBdr>
    </w:div>
    <w:div w:id="443766875">
      <w:bodyDiv w:val="1"/>
      <w:marLeft w:val="0"/>
      <w:marRight w:val="0"/>
      <w:marTop w:val="0"/>
      <w:marBottom w:val="0"/>
      <w:divBdr>
        <w:top w:val="none" w:sz="0" w:space="0" w:color="auto"/>
        <w:left w:val="none" w:sz="0" w:space="0" w:color="auto"/>
        <w:bottom w:val="none" w:sz="0" w:space="0" w:color="auto"/>
        <w:right w:val="none" w:sz="0" w:space="0" w:color="auto"/>
      </w:divBdr>
    </w:div>
    <w:div w:id="724135482">
      <w:bodyDiv w:val="1"/>
      <w:marLeft w:val="0"/>
      <w:marRight w:val="0"/>
      <w:marTop w:val="0"/>
      <w:marBottom w:val="0"/>
      <w:divBdr>
        <w:top w:val="none" w:sz="0" w:space="0" w:color="auto"/>
        <w:left w:val="none" w:sz="0" w:space="0" w:color="auto"/>
        <w:bottom w:val="none" w:sz="0" w:space="0" w:color="auto"/>
        <w:right w:val="none" w:sz="0" w:space="0" w:color="auto"/>
      </w:divBdr>
      <w:divsChild>
        <w:div w:id="620192616">
          <w:marLeft w:val="0"/>
          <w:marRight w:val="0"/>
          <w:marTop w:val="0"/>
          <w:marBottom w:val="0"/>
          <w:divBdr>
            <w:top w:val="none" w:sz="0" w:space="0" w:color="auto"/>
            <w:left w:val="none" w:sz="0" w:space="0" w:color="auto"/>
            <w:bottom w:val="none" w:sz="0" w:space="0" w:color="auto"/>
            <w:right w:val="none" w:sz="0" w:space="0" w:color="auto"/>
          </w:divBdr>
          <w:divsChild>
            <w:div w:id="1770730894">
              <w:marLeft w:val="0"/>
              <w:marRight w:val="0"/>
              <w:marTop w:val="0"/>
              <w:marBottom w:val="0"/>
              <w:divBdr>
                <w:top w:val="none" w:sz="0" w:space="0" w:color="auto"/>
                <w:left w:val="none" w:sz="0" w:space="0" w:color="auto"/>
                <w:bottom w:val="none" w:sz="0" w:space="0" w:color="auto"/>
                <w:right w:val="none" w:sz="0" w:space="0" w:color="auto"/>
              </w:divBdr>
              <w:divsChild>
                <w:div w:id="914972017">
                  <w:marLeft w:val="0"/>
                  <w:marRight w:val="0"/>
                  <w:marTop w:val="0"/>
                  <w:marBottom w:val="0"/>
                  <w:divBdr>
                    <w:top w:val="none" w:sz="0" w:space="0" w:color="auto"/>
                    <w:left w:val="none" w:sz="0" w:space="0" w:color="auto"/>
                    <w:bottom w:val="none" w:sz="0" w:space="0" w:color="auto"/>
                    <w:right w:val="none" w:sz="0" w:space="0" w:color="auto"/>
                  </w:divBdr>
                  <w:divsChild>
                    <w:div w:id="1842239672">
                      <w:marLeft w:val="0"/>
                      <w:marRight w:val="0"/>
                      <w:marTop w:val="45"/>
                      <w:marBottom w:val="0"/>
                      <w:divBdr>
                        <w:top w:val="none" w:sz="0" w:space="0" w:color="auto"/>
                        <w:left w:val="none" w:sz="0" w:space="0" w:color="auto"/>
                        <w:bottom w:val="none" w:sz="0" w:space="0" w:color="auto"/>
                        <w:right w:val="none" w:sz="0" w:space="0" w:color="auto"/>
                      </w:divBdr>
                      <w:divsChild>
                        <w:div w:id="1232227636">
                          <w:marLeft w:val="0"/>
                          <w:marRight w:val="0"/>
                          <w:marTop w:val="0"/>
                          <w:marBottom w:val="0"/>
                          <w:divBdr>
                            <w:top w:val="none" w:sz="0" w:space="0" w:color="auto"/>
                            <w:left w:val="none" w:sz="0" w:space="0" w:color="auto"/>
                            <w:bottom w:val="none" w:sz="0" w:space="0" w:color="auto"/>
                            <w:right w:val="none" w:sz="0" w:space="0" w:color="auto"/>
                          </w:divBdr>
                          <w:divsChild>
                            <w:div w:id="1969387997">
                              <w:marLeft w:val="2070"/>
                              <w:marRight w:val="3960"/>
                              <w:marTop w:val="0"/>
                              <w:marBottom w:val="0"/>
                              <w:divBdr>
                                <w:top w:val="none" w:sz="0" w:space="0" w:color="auto"/>
                                <w:left w:val="none" w:sz="0" w:space="0" w:color="auto"/>
                                <w:bottom w:val="none" w:sz="0" w:space="0" w:color="auto"/>
                                <w:right w:val="none" w:sz="0" w:space="0" w:color="auto"/>
                              </w:divBdr>
                              <w:divsChild>
                                <w:div w:id="626010401">
                                  <w:marLeft w:val="0"/>
                                  <w:marRight w:val="0"/>
                                  <w:marTop w:val="0"/>
                                  <w:marBottom w:val="0"/>
                                  <w:divBdr>
                                    <w:top w:val="none" w:sz="0" w:space="0" w:color="auto"/>
                                    <w:left w:val="none" w:sz="0" w:space="0" w:color="auto"/>
                                    <w:bottom w:val="none" w:sz="0" w:space="0" w:color="auto"/>
                                    <w:right w:val="none" w:sz="0" w:space="0" w:color="auto"/>
                                  </w:divBdr>
                                  <w:divsChild>
                                    <w:div w:id="99646614">
                                      <w:marLeft w:val="0"/>
                                      <w:marRight w:val="0"/>
                                      <w:marTop w:val="0"/>
                                      <w:marBottom w:val="0"/>
                                      <w:divBdr>
                                        <w:top w:val="none" w:sz="0" w:space="0" w:color="auto"/>
                                        <w:left w:val="none" w:sz="0" w:space="0" w:color="auto"/>
                                        <w:bottom w:val="none" w:sz="0" w:space="0" w:color="auto"/>
                                        <w:right w:val="none" w:sz="0" w:space="0" w:color="auto"/>
                                      </w:divBdr>
                                      <w:divsChild>
                                        <w:div w:id="1058934762">
                                          <w:marLeft w:val="0"/>
                                          <w:marRight w:val="0"/>
                                          <w:marTop w:val="0"/>
                                          <w:marBottom w:val="0"/>
                                          <w:divBdr>
                                            <w:top w:val="none" w:sz="0" w:space="0" w:color="auto"/>
                                            <w:left w:val="none" w:sz="0" w:space="0" w:color="auto"/>
                                            <w:bottom w:val="none" w:sz="0" w:space="0" w:color="auto"/>
                                            <w:right w:val="none" w:sz="0" w:space="0" w:color="auto"/>
                                          </w:divBdr>
                                          <w:divsChild>
                                            <w:div w:id="2133400326">
                                              <w:marLeft w:val="0"/>
                                              <w:marRight w:val="0"/>
                                              <w:marTop w:val="90"/>
                                              <w:marBottom w:val="0"/>
                                              <w:divBdr>
                                                <w:top w:val="none" w:sz="0" w:space="0" w:color="auto"/>
                                                <w:left w:val="none" w:sz="0" w:space="0" w:color="auto"/>
                                                <w:bottom w:val="none" w:sz="0" w:space="0" w:color="auto"/>
                                                <w:right w:val="none" w:sz="0" w:space="0" w:color="auto"/>
                                              </w:divBdr>
                                              <w:divsChild>
                                                <w:div w:id="1749646294">
                                                  <w:marLeft w:val="0"/>
                                                  <w:marRight w:val="0"/>
                                                  <w:marTop w:val="0"/>
                                                  <w:marBottom w:val="0"/>
                                                  <w:divBdr>
                                                    <w:top w:val="none" w:sz="0" w:space="0" w:color="auto"/>
                                                    <w:left w:val="none" w:sz="0" w:space="0" w:color="auto"/>
                                                    <w:bottom w:val="none" w:sz="0" w:space="0" w:color="auto"/>
                                                    <w:right w:val="none" w:sz="0" w:space="0" w:color="auto"/>
                                                  </w:divBdr>
                                                  <w:divsChild>
                                                    <w:div w:id="723990895">
                                                      <w:marLeft w:val="0"/>
                                                      <w:marRight w:val="0"/>
                                                      <w:marTop w:val="0"/>
                                                      <w:marBottom w:val="0"/>
                                                      <w:divBdr>
                                                        <w:top w:val="none" w:sz="0" w:space="0" w:color="auto"/>
                                                        <w:left w:val="none" w:sz="0" w:space="0" w:color="auto"/>
                                                        <w:bottom w:val="none" w:sz="0" w:space="0" w:color="auto"/>
                                                        <w:right w:val="none" w:sz="0" w:space="0" w:color="auto"/>
                                                      </w:divBdr>
                                                      <w:divsChild>
                                                        <w:div w:id="597719183">
                                                          <w:marLeft w:val="0"/>
                                                          <w:marRight w:val="0"/>
                                                          <w:marTop w:val="0"/>
                                                          <w:marBottom w:val="390"/>
                                                          <w:divBdr>
                                                            <w:top w:val="none" w:sz="0" w:space="0" w:color="auto"/>
                                                            <w:left w:val="none" w:sz="0" w:space="0" w:color="auto"/>
                                                            <w:bottom w:val="none" w:sz="0" w:space="0" w:color="auto"/>
                                                            <w:right w:val="none" w:sz="0" w:space="0" w:color="auto"/>
                                                          </w:divBdr>
                                                          <w:divsChild>
                                                            <w:div w:id="179318995">
                                                              <w:marLeft w:val="0"/>
                                                              <w:marRight w:val="0"/>
                                                              <w:marTop w:val="0"/>
                                                              <w:marBottom w:val="0"/>
                                                              <w:divBdr>
                                                                <w:top w:val="none" w:sz="0" w:space="0" w:color="auto"/>
                                                                <w:left w:val="none" w:sz="0" w:space="0" w:color="auto"/>
                                                                <w:bottom w:val="none" w:sz="0" w:space="0" w:color="auto"/>
                                                                <w:right w:val="none" w:sz="0" w:space="0" w:color="auto"/>
                                                              </w:divBdr>
                                                              <w:divsChild>
                                                                <w:div w:id="876695551">
                                                                  <w:marLeft w:val="0"/>
                                                                  <w:marRight w:val="0"/>
                                                                  <w:marTop w:val="0"/>
                                                                  <w:marBottom w:val="0"/>
                                                                  <w:divBdr>
                                                                    <w:top w:val="none" w:sz="0" w:space="0" w:color="auto"/>
                                                                    <w:left w:val="none" w:sz="0" w:space="0" w:color="auto"/>
                                                                    <w:bottom w:val="none" w:sz="0" w:space="0" w:color="auto"/>
                                                                    <w:right w:val="none" w:sz="0" w:space="0" w:color="auto"/>
                                                                  </w:divBdr>
                                                                  <w:divsChild>
                                                                    <w:div w:id="1974095652">
                                                                      <w:marLeft w:val="0"/>
                                                                      <w:marRight w:val="0"/>
                                                                      <w:marTop w:val="0"/>
                                                                      <w:marBottom w:val="0"/>
                                                                      <w:divBdr>
                                                                        <w:top w:val="none" w:sz="0" w:space="0" w:color="auto"/>
                                                                        <w:left w:val="none" w:sz="0" w:space="0" w:color="auto"/>
                                                                        <w:bottom w:val="none" w:sz="0" w:space="0" w:color="auto"/>
                                                                        <w:right w:val="none" w:sz="0" w:space="0" w:color="auto"/>
                                                                      </w:divBdr>
                                                                      <w:divsChild>
                                                                        <w:div w:id="1902667176">
                                                                          <w:marLeft w:val="0"/>
                                                                          <w:marRight w:val="0"/>
                                                                          <w:marTop w:val="0"/>
                                                                          <w:marBottom w:val="0"/>
                                                                          <w:divBdr>
                                                                            <w:top w:val="none" w:sz="0" w:space="0" w:color="auto"/>
                                                                            <w:left w:val="none" w:sz="0" w:space="0" w:color="auto"/>
                                                                            <w:bottom w:val="none" w:sz="0" w:space="0" w:color="auto"/>
                                                                            <w:right w:val="none" w:sz="0" w:space="0" w:color="auto"/>
                                                                          </w:divBdr>
                                                                          <w:divsChild>
                                                                            <w:div w:id="1735352163">
                                                                              <w:marLeft w:val="0"/>
                                                                              <w:marRight w:val="0"/>
                                                                              <w:marTop w:val="0"/>
                                                                              <w:marBottom w:val="0"/>
                                                                              <w:divBdr>
                                                                                <w:top w:val="none" w:sz="0" w:space="0" w:color="auto"/>
                                                                                <w:left w:val="none" w:sz="0" w:space="0" w:color="auto"/>
                                                                                <w:bottom w:val="none" w:sz="0" w:space="0" w:color="auto"/>
                                                                                <w:right w:val="none" w:sz="0" w:space="0" w:color="auto"/>
                                                                              </w:divBdr>
                                                                              <w:divsChild>
                                                                                <w:div w:id="1776709569">
                                                                                  <w:marLeft w:val="0"/>
                                                                                  <w:marRight w:val="0"/>
                                                                                  <w:marTop w:val="0"/>
                                                                                  <w:marBottom w:val="0"/>
                                                                                  <w:divBdr>
                                                                                    <w:top w:val="none" w:sz="0" w:space="0" w:color="auto"/>
                                                                                    <w:left w:val="none" w:sz="0" w:space="0" w:color="auto"/>
                                                                                    <w:bottom w:val="none" w:sz="0" w:space="0" w:color="auto"/>
                                                                                    <w:right w:val="none" w:sz="0" w:space="0" w:color="auto"/>
                                                                                  </w:divBdr>
                                                                                  <w:divsChild>
                                                                                    <w:div w:id="138620907">
                                                                                      <w:marLeft w:val="0"/>
                                                                                      <w:marRight w:val="0"/>
                                                                                      <w:marTop w:val="0"/>
                                                                                      <w:marBottom w:val="0"/>
                                                                                      <w:divBdr>
                                                                                        <w:top w:val="none" w:sz="0" w:space="0" w:color="auto"/>
                                                                                        <w:left w:val="none" w:sz="0" w:space="0" w:color="auto"/>
                                                                                        <w:bottom w:val="none" w:sz="0" w:space="0" w:color="auto"/>
                                                                                        <w:right w:val="none" w:sz="0" w:space="0" w:color="auto"/>
                                                                                      </w:divBdr>
                                                                                      <w:divsChild>
                                                                                        <w:div w:id="55130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vorlagen10\mse\0010-vor-kurz_bericht_mit_toc_MSE-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1276-2488-47EB-85A5-3A0D7B683CF6}">
  <ds:schemaRefs>
    <ds:schemaRef ds:uri="http://schemas.microsoft.com/office/2006/customDocumentInformationPanel"/>
  </ds:schemaRefs>
</ds:datastoreItem>
</file>

<file path=customXml/itemProps2.xml><?xml version="1.0" encoding="utf-8"?>
<ds:datastoreItem xmlns:ds="http://schemas.openxmlformats.org/officeDocument/2006/customXml" ds:itemID="{2D9C016E-06B9-4940-B161-CBE28290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0010-vor-kurz_bericht_mit_toc_MSE-01.dotx</Template>
  <TotalTime>0</TotalTime>
  <Pages>7</Pages>
  <Words>1230</Words>
  <Characters>7537</Characters>
  <Application>Microsoft Office Word</Application>
  <DocSecurity>4</DocSecurity>
  <Lines>62</Lines>
  <Paragraphs>17</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ANTRAG Profilbeschreibungen APPLICATION FORM Profile description</vt:lpstr>
      <vt:lpstr>ANTRAG Profilbeschreibungen APPLICATION FORM Profile description</vt:lpstr>
      <vt:lpstr>Vorlage Profilbeschreibungen</vt:lpstr>
    </vt:vector>
  </TitlesOfParts>
  <Company>HSR Technikum Rapperswil</Company>
  <LinksUpToDate>false</LinksUpToDate>
  <CharactersWithSpaces>8750</CharactersWithSpaces>
  <SharedDoc>false</SharedDoc>
  <HLinks>
    <vt:vector size="48" baseType="variant">
      <vt:variant>
        <vt:i4>589918</vt:i4>
      </vt:variant>
      <vt:variant>
        <vt:i4>45</vt:i4>
      </vt:variant>
      <vt:variant>
        <vt:i4>0</vt:i4>
      </vt:variant>
      <vt:variant>
        <vt:i4>5</vt:i4>
      </vt:variant>
      <vt:variant>
        <vt:lpwstr>http://www.google.ch/</vt:lpwstr>
      </vt:variant>
      <vt:variant>
        <vt:lpwstr/>
      </vt:variant>
      <vt:variant>
        <vt:i4>1769532</vt:i4>
      </vt:variant>
      <vt:variant>
        <vt:i4>38</vt:i4>
      </vt:variant>
      <vt:variant>
        <vt:i4>0</vt:i4>
      </vt:variant>
      <vt:variant>
        <vt:i4>5</vt:i4>
      </vt:variant>
      <vt:variant>
        <vt:lpwstr/>
      </vt:variant>
      <vt:variant>
        <vt:lpwstr>_Toc193596764</vt:lpwstr>
      </vt:variant>
      <vt:variant>
        <vt:i4>1769532</vt:i4>
      </vt:variant>
      <vt:variant>
        <vt:i4>32</vt:i4>
      </vt:variant>
      <vt:variant>
        <vt:i4>0</vt:i4>
      </vt:variant>
      <vt:variant>
        <vt:i4>5</vt:i4>
      </vt:variant>
      <vt:variant>
        <vt:lpwstr/>
      </vt:variant>
      <vt:variant>
        <vt:lpwstr>_Toc193596763</vt:lpwstr>
      </vt:variant>
      <vt:variant>
        <vt:i4>1769532</vt:i4>
      </vt:variant>
      <vt:variant>
        <vt:i4>26</vt:i4>
      </vt:variant>
      <vt:variant>
        <vt:i4>0</vt:i4>
      </vt:variant>
      <vt:variant>
        <vt:i4>5</vt:i4>
      </vt:variant>
      <vt:variant>
        <vt:lpwstr/>
      </vt:variant>
      <vt:variant>
        <vt:lpwstr>_Toc193596762</vt:lpwstr>
      </vt:variant>
      <vt:variant>
        <vt:i4>1769532</vt:i4>
      </vt:variant>
      <vt:variant>
        <vt:i4>20</vt:i4>
      </vt:variant>
      <vt:variant>
        <vt:i4>0</vt:i4>
      </vt:variant>
      <vt:variant>
        <vt:i4>5</vt:i4>
      </vt:variant>
      <vt:variant>
        <vt:lpwstr/>
      </vt:variant>
      <vt:variant>
        <vt:lpwstr>_Toc193596761</vt:lpwstr>
      </vt:variant>
      <vt:variant>
        <vt:i4>1769532</vt:i4>
      </vt:variant>
      <vt:variant>
        <vt:i4>14</vt:i4>
      </vt:variant>
      <vt:variant>
        <vt:i4>0</vt:i4>
      </vt:variant>
      <vt:variant>
        <vt:i4>5</vt:i4>
      </vt:variant>
      <vt:variant>
        <vt:lpwstr/>
      </vt:variant>
      <vt:variant>
        <vt:lpwstr>_Toc193596760</vt:lpwstr>
      </vt:variant>
      <vt:variant>
        <vt:i4>1572924</vt:i4>
      </vt:variant>
      <vt:variant>
        <vt:i4>8</vt:i4>
      </vt:variant>
      <vt:variant>
        <vt:i4>0</vt:i4>
      </vt:variant>
      <vt:variant>
        <vt:i4>5</vt:i4>
      </vt:variant>
      <vt:variant>
        <vt:lpwstr/>
      </vt:variant>
      <vt:variant>
        <vt:lpwstr>_Toc193596759</vt:lpwstr>
      </vt:variant>
      <vt:variant>
        <vt:i4>6357032</vt:i4>
      </vt:variant>
      <vt:variant>
        <vt:i4>39</vt:i4>
      </vt:variant>
      <vt:variant>
        <vt:i4>0</vt:i4>
      </vt:variant>
      <vt:variant>
        <vt:i4>5</vt:i4>
      </vt:variant>
      <vt:variant>
        <vt:lpwstr>http://www.ipek.ch/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 Profilbeschreibungen APPLICATION FORM Profile description</dc:title>
  <dc:creator>Müller Lucienne</dc:creator>
  <cp:lastModifiedBy>David Grunenwald</cp:lastModifiedBy>
  <cp:revision>2</cp:revision>
  <cp:lastPrinted>2018-11-27T19:40:00Z</cp:lastPrinted>
  <dcterms:created xsi:type="dcterms:W3CDTF">2019-01-07T11:19:00Z</dcterms:created>
  <dcterms:modified xsi:type="dcterms:W3CDTF">2019-01-07T11:19:00Z</dcterms:modified>
</cp:coreProperties>
</file>